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B0144" w14:textId="77777777" w:rsidR="004146A3" w:rsidRPr="000B31F3" w:rsidRDefault="006A5680" w:rsidP="00E44D85">
      <w:pPr>
        <w:pStyle w:val="MainTitle"/>
        <w:rPr>
          <w:sz w:val="96"/>
        </w:rPr>
      </w:pPr>
      <w:r w:rsidRPr="000B31F3">
        <w:rPr>
          <w:sz w:val="96"/>
        </w:rPr>
        <w:t>Aerogel</w:t>
      </w:r>
      <w:r w:rsidR="00E951C3" w:rsidRPr="000B31F3">
        <w:rPr>
          <w:sz w:val="96"/>
        </w:rPr>
        <w:t>s</w:t>
      </w:r>
    </w:p>
    <w:p w14:paraId="22DC557D" w14:textId="77777777" w:rsidR="003342D8" w:rsidRDefault="003342D8" w:rsidP="00167D1F">
      <w:pPr>
        <w:pStyle w:val="TitleNL"/>
        <w:pBdr>
          <w:bottom w:val="none" w:sz="0" w:space="0" w:color="auto"/>
        </w:pBdr>
        <w:tabs>
          <w:tab w:val="center" w:pos="4680"/>
        </w:tabs>
        <w:rPr>
          <w:b w:val="0"/>
          <w:color w:val="FFFFFF" w:themeColor="background1"/>
        </w:rPr>
      </w:pPr>
    </w:p>
    <w:p w14:paraId="4AE225FA" w14:textId="77777777" w:rsidR="00B11B2D" w:rsidRDefault="00B11B2D" w:rsidP="00167D1F">
      <w:pPr>
        <w:pStyle w:val="TitleNL"/>
        <w:pBdr>
          <w:bottom w:val="none" w:sz="0" w:space="0" w:color="auto"/>
        </w:pBdr>
        <w:tabs>
          <w:tab w:val="center" w:pos="4680"/>
        </w:tabs>
        <w:rPr>
          <w:b w:val="0"/>
          <w:color w:val="FFFFFF" w:themeColor="background1"/>
        </w:rPr>
      </w:pPr>
    </w:p>
    <w:p w14:paraId="76195872" w14:textId="13C92F1A" w:rsidR="003342D8" w:rsidRPr="003342D8" w:rsidRDefault="21E7E97F" w:rsidP="21E7E97F">
      <w:pPr>
        <w:pStyle w:val="TitleNL"/>
        <w:rPr>
          <w:b w:val="0"/>
          <w:color w:val="FFFFFF" w:themeColor="background1"/>
        </w:rPr>
      </w:pPr>
      <w:r>
        <w:t xml:space="preserve">               </w:t>
      </w:r>
      <w:r w:rsidR="003342D8">
        <w:rPr>
          <w:noProof/>
        </w:rPr>
        <w:drawing>
          <wp:inline distT="0" distB="0" distL="0" distR="0" wp14:anchorId="577B9D48" wp14:editId="5B6F2BFC">
            <wp:extent cx="2819400" cy="898525"/>
            <wp:effectExtent l="0" t="0" r="0" b="0"/>
            <wp:docPr id="920218610" name="Picture 920218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inline>
        </w:drawing>
      </w:r>
    </w:p>
    <w:p w14:paraId="45630440" w14:textId="77777777" w:rsidR="003342D8" w:rsidRDefault="003342D8" w:rsidP="006465AA">
      <w:pPr>
        <w:tabs>
          <w:tab w:val="left" w:pos="2943"/>
        </w:tabs>
        <w:jc w:val="center"/>
        <w:rPr>
          <w:rFonts w:asciiTheme="majorHAnsi" w:hAnsiTheme="majorHAnsi"/>
          <w:color w:val="000000" w:themeColor="text1"/>
        </w:rPr>
      </w:pPr>
      <w:r w:rsidRPr="001360F2">
        <w:rPr>
          <w:rFonts w:asciiTheme="majorHAnsi" w:hAnsiTheme="majorHAnsi"/>
          <w:color w:val="000000" w:themeColor="text1"/>
        </w:rPr>
        <w:t>Center for Nanotechnology Education</w:t>
      </w:r>
    </w:p>
    <w:p w14:paraId="2D4852B3" w14:textId="77777777" w:rsidR="00833F90" w:rsidRPr="001360F2" w:rsidRDefault="00833F90" w:rsidP="006465AA">
      <w:pPr>
        <w:tabs>
          <w:tab w:val="left" w:pos="2943"/>
        </w:tabs>
        <w:jc w:val="center"/>
        <w:rPr>
          <w:rFonts w:asciiTheme="majorHAnsi" w:hAnsiTheme="majorHAnsi"/>
          <w:color w:val="000000" w:themeColor="text1"/>
        </w:rPr>
      </w:pPr>
    </w:p>
    <w:p w14:paraId="02A6E864" w14:textId="40F250F9" w:rsidR="003342D8" w:rsidRDefault="21E7E97F" w:rsidP="009F71CB">
      <w:pPr>
        <w:jc w:val="center"/>
      </w:pPr>
      <w:r>
        <w:t>Version 022519</w:t>
      </w:r>
    </w:p>
    <w:p w14:paraId="3D7C8CF9" w14:textId="77777777" w:rsidR="006465AA" w:rsidRDefault="006465AA" w:rsidP="006465AA">
      <w:pPr>
        <w:pStyle w:val="TitleNL"/>
        <w:pBdr>
          <w:bottom w:val="none" w:sz="0" w:space="0" w:color="auto"/>
        </w:pBdr>
        <w:tabs>
          <w:tab w:val="center" w:pos="4680"/>
        </w:tabs>
        <w:rPr>
          <w:rFonts w:cs="Arial"/>
          <w:i/>
          <w:color w:val="auto"/>
          <w:sz w:val="18"/>
          <w:szCs w:val="18"/>
        </w:rPr>
      </w:pPr>
    </w:p>
    <w:p w14:paraId="3C6B22ED" w14:textId="77777777" w:rsidR="00E44D85" w:rsidRDefault="00E44D85" w:rsidP="006465AA">
      <w:pPr>
        <w:pStyle w:val="TitleNL"/>
        <w:pBdr>
          <w:bottom w:val="none" w:sz="0" w:space="0" w:color="auto"/>
        </w:pBdr>
        <w:tabs>
          <w:tab w:val="center" w:pos="4680"/>
        </w:tabs>
        <w:rPr>
          <w:rFonts w:cs="Arial"/>
          <w:i/>
          <w:color w:val="auto"/>
          <w:sz w:val="18"/>
          <w:szCs w:val="18"/>
        </w:rPr>
      </w:pPr>
    </w:p>
    <w:p w14:paraId="0EA5F0ED" w14:textId="77777777" w:rsidR="00E44D85" w:rsidRDefault="00E44D85" w:rsidP="006465AA">
      <w:pPr>
        <w:pStyle w:val="TitleNL"/>
        <w:pBdr>
          <w:bottom w:val="none" w:sz="0" w:space="0" w:color="auto"/>
        </w:pBdr>
        <w:tabs>
          <w:tab w:val="center" w:pos="4680"/>
        </w:tabs>
        <w:rPr>
          <w:rFonts w:cs="Arial"/>
          <w:i/>
          <w:color w:val="auto"/>
          <w:sz w:val="18"/>
          <w:szCs w:val="18"/>
        </w:rPr>
      </w:pPr>
    </w:p>
    <w:p w14:paraId="1B1A415C" w14:textId="77777777" w:rsidR="00002D12" w:rsidRDefault="00002D12" w:rsidP="006465AA">
      <w:pPr>
        <w:pStyle w:val="TitleNL"/>
        <w:pBdr>
          <w:bottom w:val="none" w:sz="0" w:space="0" w:color="auto"/>
        </w:pBdr>
        <w:tabs>
          <w:tab w:val="center" w:pos="4680"/>
        </w:tabs>
        <w:rPr>
          <w:rFonts w:cs="Arial"/>
          <w:i/>
          <w:color w:val="auto"/>
          <w:sz w:val="18"/>
          <w:szCs w:val="18"/>
        </w:rPr>
      </w:pPr>
    </w:p>
    <w:p w14:paraId="594A17A6" w14:textId="77BFB0CD" w:rsidR="00002D12" w:rsidRPr="002A0F64" w:rsidRDefault="00833F90" w:rsidP="006465AA">
      <w:pPr>
        <w:pStyle w:val="TitleNL"/>
        <w:pBdr>
          <w:bottom w:val="none" w:sz="0" w:space="0" w:color="auto"/>
        </w:pBdr>
        <w:tabs>
          <w:tab w:val="center" w:pos="4680"/>
        </w:tabs>
        <w:rPr>
          <w:rFonts w:cs="Arial"/>
          <w:i/>
          <w:color w:val="auto"/>
          <w:sz w:val="18"/>
          <w:szCs w:val="18"/>
        </w:rPr>
      </w:pPr>
      <w:r w:rsidRPr="001360F2">
        <w:rPr>
          <w:rFonts w:asciiTheme="majorHAnsi" w:hAnsiTheme="majorHAnsi"/>
          <w:noProof/>
        </w:rPr>
        <w:drawing>
          <wp:anchor distT="0" distB="0" distL="114300" distR="114300" simplePos="0" relativeHeight="251676672" behindDoc="0" locked="0" layoutInCell="1" allowOverlap="1" wp14:anchorId="2477128D" wp14:editId="0E1E1A12">
            <wp:simplePos x="0" y="0"/>
            <wp:positionH relativeFrom="margin">
              <wp:posOffset>0</wp:posOffset>
            </wp:positionH>
            <wp:positionV relativeFrom="paragraph">
              <wp:posOffset>318135</wp:posOffset>
            </wp:positionV>
            <wp:extent cx="691515" cy="696595"/>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p>
    <w:p w14:paraId="6E391415" w14:textId="4AAA0647" w:rsidR="006465AA" w:rsidRPr="001360F2" w:rsidRDefault="006465AA" w:rsidP="006465AA">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cs="Arial"/>
          <w:b w:val="0"/>
          <w:color w:val="auto"/>
          <w:sz w:val="18"/>
          <w:szCs w:val="18"/>
        </w:rPr>
        <w:t>This material is based on work supported by the National Science Foundation under Grant No</w:t>
      </w:r>
      <w:r w:rsidR="008B6B4A">
        <w:rPr>
          <w:rFonts w:asciiTheme="majorHAnsi" w:hAnsiTheme="majorHAnsi" w:cs="Arial"/>
          <w:b w:val="0"/>
          <w:color w:val="auto"/>
          <w:sz w:val="18"/>
          <w:szCs w:val="18"/>
        </w:rPr>
        <w:t>s</w:t>
      </w:r>
      <w:r w:rsidRPr="001360F2">
        <w:rPr>
          <w:rFonts w:asciiTheme="majorHAnsi" w:hAnsiTheme="majorHAnsi" w:cs="Arial"/>
          <w:b w:val="0"/>
          <w:color w:val="auto"/>
          <w:sz w:val="18"/>
          <w:szCs w:val="18"/>
        </w:rPr>
        <w:t>. 0802323</w:t>
      </w:r>
      <w:r w:rsidR="008B6B4A">
        <w:rPr>
          <w:rFonts w:asciiTheme="majorHAnsi" w:hAnsiTheme="majorHAnsi" w:cs="Arial"/>
          <w:b w:val="0"/>
          <w:color w:val="auto"/>
          <w:sz w:val="18"/>
          <w:szCs w:val="18"/>
        </w:rPr>
        <w:t xml:space="preserve">, </w:t>
      </w:r>
      <w:r w:rsidR="001360F2" w:rsidRPr="001360F2">
        <w:rPr>
          <w:rFonts w:asciiTheme="majorHAnsi" w:hAnsiTheme="majorHAnsi" w:cs="Arial"/>
          <w:b w:val="0"/>
          <w:color w:val="auto"/>
          <w:sz w:val="18"/>
          <w:szCs w:val="18"/>
        </w:rPr>
        <w:t>1204918</w:t>
      </w:r>
      <w:r w:rsidR="008B6B4A">
        <w:rPr>
          <w:rFonts w:asciiTheme="majorHAnsi" w:hAnsiTheme="majorHAnsi" w:cs="Arial"/>
          <w:b w:val="0"/>
          <w:color w:val="auto"/>
          <w:sz w:val="18"/>
          <w:szCs w:val="18"/>
        </w:rPr>
        <w:t>, and 1501878</w:t>
      </w:r>
      <w:r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14:paraId="1EC44B7D" w14:textId="77777777" w:rsidR="006465AA" w:rsidRPr="00830A49" w:rsidRDefault="006465AA" w:rsidP="006465AA">
      <w:pPr>
        <w:spacing w:beforeAutospacing="1" w:after="100" w:afterAutospacing="1" w:line="240" w:lineRule="auto"/>
        <w:ind w:left="720"/>
        <w:rPr>
          <w:i/>
        </w:rPr>
      </w:pPr>
    </w:p>
    <w:p w14:paraId="6B90B693" w14:textId="7A322B0C" w:rsidR="006465AA" w:rsidRPr="001360F2" w:rsidRDefault="008B08AE" w:rsidP="006465AA">
      <w:pPr>
        <w:pStyle w:val="TitleNL"/>
        <w:pBdr>
          <w:bottom w:val="none" w:sz="0" w:space="0" w:color="auto"/>
        </w:pBdr>
        <w:tabs>
          <w:tab w:val="center" w:pos="4680"/>
        </w:tabs>
        <w:rPr>
          <w:rFonts w:asciiTheme="majorHAnsi" w:hAnsiTheme="majorHAnsi" w:cs="Arial"/>
          <w:b w:val="0"/>
          <w:color w:val="FFFFFF"/>
          <w:sz w:val="28"/>
        </w:rPr>
        <w:sectPr w:rsidR="006465AA" w:rsidRPr="001360F2" w:rsidSect="00632FC2">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77696" behindDoc="0" locked="0" layoutInCell="1" allowOverlap="1" wp14:anchorId="7617EF05" wp14:editId="0F399306">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rsidR="006465AA">
        <w:t xml:space="preserve">  </w:t>
      </w:r>
      <w:r w:rsidR="006465AA">
        <w:tab/>
      </w:r>
      <w:r w:rsidR="006465AA">
        <w:rPr>
          <w:rFonts w:ascii="Helvetica" w:hAnsi="Helvetica" w:cs="Helvetica"/>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This work is licensed under a</w:t>
      </w:r>
      <w:r w:rsidR="006465AA" w:rsidRPr="001360F2">
        <w:rPr>
          <w:rStyle w:val="apple-converted-space"/>
          <w:rFonts w:asciiTheme="majorHAnsi" w:hAnsiTheme="majorHAnsi" w:cs="Arial"/>
          <w:color w:val="808080"/>
          <w:sz w:val="13"/>
          <w:szCs w:val="13"/>
          <w:shd w:val="clear" w:color="auto" w:fill="FFFFFF"/>
        </w:rPr>
        <w:t> </w:t>
      </w:r>
      <w:hyperlink r:id="rId17" w:history="1">
        <w:r w:rsidR="006465AA"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006465AA" w:rsidRPr="001360F2">
        <w:rPr>
          <w:rStyle w:val="apple-style-span"/>
          <w:rFonts w:asciiTheme="majorHAnsi" w:hAnsiTheme="majorHAnsi" w:cs="Arial"/>
          <w:color w:val="808080"/>
          <w:sz w:val="13"/>
          <w:szCs w:val="13"/>
          <w:shd w:val="clear" w:color="auto" w:fill="FFFFFF"/>
        </w:rPr>
        <w:t>.</w:t>
      </w:r>
      <w:r w:rsidR="006465AA" w:rsidRPr="001360F2">
        <w:rPr>
          <w:rFonts w:asciiTheme="majorHAnsi" w:hAnsiTheme="majorHAnsi" w:cs="Arial"/>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Based on a work at</w:t>
      </w:r>
      <w:r w:rsidR="006465AA" w:rsidRPr="001360F2">
        <w:rPr>
          <w:rStyle w:val="apple-converted-space"/>
          <w:rFonts w:asciiTheme="majorHAnsi" w:hAnsiTheme="majorHAnsi" w:cs="Arial"/>
          <w:color w:val="808080"/>
          <w:sz w:val="13"/>
          <w:szCs w:val="13"/>
          <w:shd w:val="clear" w:color="auto" w:fill="FFFFFF"/>
        </w:rPr>
        <w:t> </w:t>
      </w:r>
      <w:r w:rsidR="006465AA" w:rsidRPr="00885790">
        <w:rPr>
          <w:rFonts w:asciiTheme="majorHAnsi" w:hAnsiTheme="majorHAnsi" w:cs="Arial"/>
          <w:sz w:val="13"/>
          <w:szCs w:val="13"/>
          <w:bdr w:val="none" w:sz="0" w:space="0" w:color="auto" w:frame="1"/>
          <w:shd w:val="clear" w:color="auto" w:fill="FFFFFF"/>
        </w:rPr>
        <w:t>www.nano-link.or</w:t>
      </w:r>
    </w:p>
    <w:p w14:paraId="29B92023" w14:textId="77777777" w:rsidR="00337B57" w:rsidRPr="001360F2" w:rsidRDefault="006A5680" w:rsidP="00337B57">
      <w:pPr>
        <w:pStyle w:val="NLHeading"/>
        <w:rPr>
          <w:sz w:val="44"/>
          <w:szCs w:val="44"/>
        </w:rPr>
      </w:pPr>
      <w:r>
        <w:rPr>
          <w:sz w:val="44"/>
          <w:szCs w:val="44"/>
        </w:rPr>
        <w:lastRenderedPageBreak/>
        <w:t>Aerogels</w:t>
      </w:r>
    </w:p>
    <w:p w14:paraId="3E12A692" w14:textId="77777777" w:rsidR="00381D12" w:rsidRDefault="00381D12" w:rsidP="00337B57">
      <w:pPr>
        <w:pStyle w:val="NLHeading"/>
        <w:rPr>
          <w:szCs w:val="28"/>
        </w:rPr>
      </w:pPr>
      <w:r>
        <w:rPr>
          <w:szCs w:val="28"/>
        </w:rPr>
        <w:t>Abstract</w:t>
      </w:r>
    </w:p>
    <w:p w14:paraId="6C8D104B" w14:textId="6BA0F88F" w:rsidR="006455AA" w:rsidRDefault="21E7E97F" w:rsidP="21E7E97F">
      <w:pPr>
        <w:ind w:firstLine="720"/>
      </w:pPr>
      <w:r>
        <w:t>Aerogels are the lightest solid substances known to exist.  Silica aerogels have the same chemical structure as silica sand or window glass, but they have structural differences that result in many interesting properties. Aerogels have nanoscale pores and a huge internal surface area, giving them extremely low mass density, very good thermal insulation, transparency to light, and high impact resistance. These properties make aerogels attractive for many products, and they are used in thermal insulation, temperature-resistant windows and the space industry.</w:t>
      </w:r>
    </w:p>
    <w:p w14:paraId="143DD010" w14:textId="7191ACDD" w:rsidR="00254AC8" w:rsidRPr="00381D12" w:rsidRDefault="00254AC8" w:rsidP="006A5680">
      <w:r>
        <w:t>In this module</w:t>
      </w:r>
      <w:r w:rsidR="009F71CB">
        <w:t>, students will learn about aerogels and some of the nanoscale phenomen</w:t>
      </w:r>
      <w:r w:rsidR="008D417C">
        <w:t xml:space="preserve">a that </w:t>
      </w:r>
      <w:r w:rsidR="009F71CB">
        <w:t xml:space="preserve">give aerogels their remarkable properties. </w:t>
      </w:r>
    </w:p>
    <w:p w14:paraId="47D71404" w14:textId="77777777" w:rsidR="006A5680" w:rsidRDefault="00381D12" w:rsidP="00337B57">
      <w:pPr>
        <w:pStyle w:val="NLHeading"/>
        <w:rPr>
          <w:szCs w:val="28"/>
        </w:rPr>
      </w:pPr>
      <w:r>
        <w:rPr>
          <w:szCs w:val="28"/>
        </w:rPr>
        <w:t>Outcomes</w:t>
      </w:r>
    </w:p>
    <w:p w14:paraId="2127A8AF" w14:textId="77777777" w:rsidR="00AB2FBD" w:rsidRDefault="00AB2FBD" w:rsidP="006A5680">
      <w:r>
        <w:t>Students will be able to:</w:t>
      </w:r>
    </w:p>
    <w:p w14:paraId="097F0324" w14:textId="6DDFD979" w:rsidR="00A605C8" w:rsidRDefault="00851795">
      <w:pPr>
        <w:pStyle w:val="ListParagraph"/>
        <w:numPr>
          <w:ilvl w:val="0"/>
          <w:numId w:val="29"/>
        </w:numPr>
      </w:pPr>
      <w:r>
        <w:t>Define what an aerogel is and l</w:t>
      </w:r>
      <w:r w:rsidR="006A5680">
        <w:t xml:space="preserve">ist </w:t>
      </w:r>
      <w:r>
        <w:t>its</w:t>
      </w:r>
      <w:r w:rsidR="006A5680">
        <w:t xml:space="preserve"> exceptional physical properties </w:t>
      </w:r>
    </w:p>
    <w:p w14:paraId="478A937E" w14:textId="2D87B691" w:rsidR="00254AC8" w:rsidRDefault="00453C9A">
      <w:pPr>
        <w:pStyle w:val="ListParagraph"/>
        <w:numPr>
          <w:ilvl w:val="0"/>
          <w:numId w:val="29"/>
        </w:numPr>
      </w:pPr>
      <w:r>
        <w:t>Identify</w:t>
      </w:r>
      <w:r w:rsidR="00AB2FBD">
        <w:t xml:space="preserve"> </w:t>
      </w:r>
      <w:r w:rsidR="008B7EA8">
        <w:t>several uses of aerogels</w:t>
      </w:r>
    </w:p>
    <w:p w14:paraId="68A82D14" w14:textId="09DC2BA5" w:rsidR="00A605C8" w:rsidRDefault="00254AC8">
      <w:pPr>
        <w:pStyle w:val="ListParagraph"/>
        <w:numPr>
          <w:ilvl w:val="0"/>
          <w:numId w:val="29"/>
        </w:numPr>
      </w:pPr>
      <w:r>
        <w:t>D</w:t>
      </w:r>
      <w:r w:rsidR="00AB2FBD">
        <w:t xml:space="preserve">efine </w:t>
      </w:r>
      <w:r w:rsidR="008B7EA8">
        <w:t xml:space="preserve">what </w:t>
      </w:r>
      <w:r w:rsidR="002465E5">
        <w:t>“</w:t>
      </w:r>
      <w:r w:rsidR="009310C5" w:rsidRPr="00453C9A">
        <w:t>density</w:t>
      </w:r>
      <w:r w:rsidR="002465E5">
        <w:t>”</w:t>
      </w:r>
      <w:r w:rsidR="008B7EA8">
        <w:t xml:space="preserve"> and </w:t>
      </w:r>
      <w:r w:rsidR="002465E5">
        <w:t>“</w:t>
      </w:r>
      <w:r w:rsidR="008B7EA8">
        <w:t>thermal conductivity</w:t>
      </w:r>
      <w:r w:rsidR="002465E5">
        <w:t>”</w:t>
      </w:r>
      <w:r w:rsidR="008B7EA8">
        <w:t xml:space="preserve"> are and </w:t>
      </w:r>
      <w:r w:rsidR="00AB2FBD">
        <w:t xml:space="preserve">explain </w:t>
      </w:r>
      <w:r w:rsidR="008B7EA8">
        <w:t>how they relate to aerogels</w:t>
      </w:r>
    </w:p>
    <w:p w14:paraId="36DC12FA" w14:textId="63DC5DEA" w:rsidR="00A605C8" w:rsidRDefault="00F75A5B">
      <w:pPr>
        <w:pStyle w:val="ListParagraph"/>
        <w:numPr>
          <w:ilvl w:val="0"/>
          <w:numId w:val="29"/>
        </w:numPr>
      </w:pPr>
      <w:r>
        <w:t>Cross reference the material an aerogel is made from to the color the gel creates</w:t>
      </w:r>
    </w:p>
    <w:p w14:paraId="33D0C2AF" w14:textId="14A33623" w:rsidR="00A605C8" w:rsidRDefault="00254AC8">
      <w:pPr>
        <w:pStyle w:val="ListParagraph"/>
        <w:numPr>
          <w:ilvl w:val="0"/>
          <w:numId w:val="29"/>
        </w:numPr>
      </w:pPr>
      <w:r>
        <w:t>E</w:t>
      </w:r>
      <w:r w:rsidR="004404E1">
        <w:t xml:space="preserve">xplain how the structure of aerogel is related to its physical properties   </w:t>
      </w:r>
    </w:p>
    <w:p w14:paraId="6AC98073" w14:textId="77777777" w:rsidR="00FA31D5" w:rsidRDefault="00FA31D5" w:rsidP="00337B57">
      <w:pPr>
        <w:pStyle w:val="NLHeading"/>
        <w:rPr>
          <w:szCs w:val="28"/>
        </w:rPr>
      </w:pPr>
      <w:r w:rsidRPr="00C21FB1">
        <w:rPr>
          <w:szCs w:val="28"/>
        </w:rPr>
        <w:t>Prerequisites</w:t>
      </w:r>
    </w:p>
    <w:p w14:paraId="4F51A38D" w14:textId="04E25901" w:rsidR="00082F9D" w:rsidRPr="00082F9D" w:rsidRDefault="003046DB" w:rsidP="00082F9D">
      <w:r>
        <w:t>A b</w:t>
      </w:r>
      <w:r w:rsidR="00082F9D">
        <w:t>asic knowledge</w:t>
      </w:r>
      <w:r>
        <w:t xml:space="preserve"> of chemistry.</w:t>
      </w:r>
    </w:p>
    <w:p w14:paraId="09FC4818" w14:textId="26DC7D02" w:rsidR="006A5D6C" w:rsidRPr="001B4A63" w:rsidRDefault="00FA31D5" w:rsidP="00D22BD0">
      <w:pPr>
        <w:pStyle w:val="Subheading"/>
        <w:ind w:firstLine="0"/>
        <w:rPr>
          <w:b/>
          <w:i w:val="0"/>
          <w:color w:val="002060"/>
        </w:rPr>
      </w:pPr>
      <w:r w:rsidRPr="001B4A63">
        <w:rPr>
          <w:b/>
          <w:i w:val="0"/>
          <w:color w:val="002060"/>
        </w:rPr>
        <w:t>Science Concepts</w:t>
      </w:r>
    </w:p>
    <w:p w14:paraId="0C0DA503" w14:textId="6047E60D" w:rsidR="00F1295A" w:rsidRPr="00E8181B" w:rsidRDefault="21E7E97F" w:rsidP="21E7E97F">
      <w:pPr>
        <w:pStyle w:val="ListParagraph"/>
        <w:numPr>
          <w:ilvl w:val="0"/>
          <w:numId w:val="22"/>
        </w:numPr>
        <w:spacing w:after="120" w:line="240" w:lineRule="auto"/>
      </w:pPr>
      <w:r>
        <w:t>Mass density</w:t>
      </w:r>
    </w:p>
    <w:p w14:paraId="34743D5A" w14:textId="6AEAE5C4" w:rsidR="00F1295A" w:rsidRPr="00E8181B" w:rsidRDefault="21E7E97F" w:rsidP="21E7E97F">
      <w:pPr>
        <w:pStyle w:val="ListParagraph"/>
        <w:numPr>
          <w:ilvl w:val="0"/>
          <w:numId w:val="22"/>
        </w:numPr>
        <w:spacing w:after="120" w:line="240" w:lineRule="auto"/>
      </w:pPr>
      <w:r>
        <w:t>Thermal conductivity</w:t>
      </w:r>
    </w:p>
    <w:p w14:paraId="317188E9" w14:textId="5C01C3E2" w:rsidR="00F1295A" w:rsidRPr="00E8181B" w:rsidRDefault="21E7E97F" w:rsidP="21E7E97F">
      <w:pPr>
        <w:pStyle w:val="ListParagraph"/>
        <w:numPr>
          <w:ilvl w:val="0"/>
          <w:numId w:val="22"/>
        </w:numPr>
        <w:spacing w:after="120" w:line="240" w:lineRule="auto"/>
      </w:pPr>
      <w:r>
        <w:t xml:space="preserve">Brittleness and elasticity </w:t>
      </w:r>
    </w:p>
    <w:p w14:paraId="2A459938" w14:textId="100432EC" w:rsidR="00F1295A" w:rsidRPr="00E8181B" w:rsidRDefault="21E7E97F" w:rsidP="21E7E97F">
      <w:pPr>
        <w:pStyle w:val="ListParagraph"/>
        <w:numPr>
          <w:ilvl w:val="0"/>
          <w:numId w:val="22"/>
        </w:numPr>
        <w:spacing w:after="120" w:line="240" w:lineRule="auto"/>
      </w:pPr>
      <w:r>
        <w:t xml:space="preserve">Supercritical drying </w:t>
      </w:r>
    </w:p>
    <w:p w14:paraId="0208E4CF" w14:textId="77777777" w:rsidR="00E8181B" w:rsidRPr="00733A05" w:rsidRDefault="00E8181B" w:rsidP="00E8181B">
      <w:pPr>
        <w:pStyle w:val="ListParagraph"/>
        <w:spacing w:after="120" w:line="240" w:lineRule="auto"/>
        <w:rPr>
          <w:sz w:val="28"/>
          <w:szCs w:val="28"/>
        </w:rPr>
      </w:pPr>
    </w:p>
    <w:p w14:paraId="4B13D01C" w14:textId="77777777" w:rsidR="005C4FEE" w:rsidRPr="00B74CB9" w:rsidRDefault="21E7E97F" w:rsidP="0070336D">
      <w:pPr>
        <w:pStyle w:val="Subheading"/>
        <w:ind w:firstLine="0"/>
        <w:rPr>
          <w:b/>
          <w:i w:val="0"/>
          <w:color w:val="1F3864" w:themeColor="accent5" w:themeShade="80"/>
        </w:rPr>
      </w:pPr>
      <w:r w:rsidRPr="21E7E97F">
        <w:rPr>
          <w:b/>
          <w:bCs/>
          <w:i w:val="0"/>
          <w:color w:val="1F3864"/>
        </w:rPr>
        <w:t>Nanoscience Concepts</w:t>
      </w:r>
    </w:p>
    <w:p w14:paraId="66C90C38" w14:textId="2CD74891" w:rsidR="21E7E97F" w:rsidRDefault="21E7E97F" w:rsidP="21E7E97F">
      <w:pPr>
        <w:pStyle w:val="ListParagraph"/>
        <w:numPr>
          <w:ilvl w:val="0"/>
          <w:numId w:val="23"/>
        </w:numPr>
        <w:spacing w:after="0"/>
      </w:pPr>
      <w:r>
        <w:t>Surface Area</w:t>
      </w:r>
    </w:p>
    <w:p w14:paraId="15EC0C86" w14:textId="5076BE9F" w:rsidR="21E7E97F" w:rsidRDefault="21E7E97F" w:rsidP="21E7E97F">
      <w:pPr>
        <w:pStyle w:val="ListParagraph"/>
        <w:numPr>
          <w:ilvl w:val="0"/>
          <w:numId w:val="23"/>
        </w:numPr>
      </w:pPr>
      <w:r>
        <w:t>Nanoscale structures</w:t>
      </w:r>
    </w:p>
    <w:p w14:paraId="5481838F" w14:textId="6B3E3C27" w:rsidR="21E7E97F" w:rsidRDefault="21E7E97F" w:rsidP="21E7E97F">
      <w:pPr>
        <w:ind w:left="720" w:hanging="360"/>
      </w:pPr>
    </w:p>
    <w:p w14:paraId="0FD72422" w14:textId="567DA500" w:rsidR="21E7E97F" w:rsidRDefault="21E7E97F" w:rsidP="21E7E97F">
      <w:pPr>
        <w:ind w:left="720" w:hanging="360"/>
      </w:pPr>
    </w:p>
    <w:p w14:paraId="3B1922F1" w14:textId="77777777" w:rsidR="007A0B5E" w:rsidRPr="00C21FB1" w:rsidRDefault="007A0B5E" w:rsidP="00C21FB1">
      <w:pPr>
        <w:pStyle w:val="NLHeading"/>
        <w:rPr>
          <w:szCs w:val="28"/>
        </w:rPr>
      </w:pPr>
      <w:r w:rsidRPr="00C21FB1">
        <w:rPr>
          <w:szCs w:val="28"/>
        </w:rPr>
        <w:lastRenderedPageBreak/>
        <w:t>Background Information</w:t>
      </w:r>
    </w:p>
    <w:p w14:paraId="4E5E445A" w14:textId="54E70AE5" w:rsidR="00A605C8" w:rsidRDefault="21E7E97F" w:rsidP="21E7E97F">
      <w:pPr>
        <w:pStyle w:val="Subheading"/>
        <w:rPr>
          <w:rFonts w:ascii="Arial" w:hAnsi="Arial"/>
          <w:i w:val="0"/>
          <w:sz w:val="22"/>
          <w:szCs w:val="22"/>
        </w:rPr>
      </w:pPr>
      <w:r w:rsidRPr="21E7E97F">
        <w:rPr>
          <w:rFonts w:ascii="Arial" w:hAnsi="Arial"/>
          <w:i w:val="0"/>
          <w:sz w:val="22"/>
          <w:szCs w:val="22"/>
        </w:rPr>
        <w:t xml:space="preserve">Aerogels may be defined as “…a diverse class of porous, solid materials that exhibit an uncanny array of extreme materials properties” (from </w:t>
      </w:r>
      <w:r w:rsidRPr="21E7E97F">
        <w:rPr>
          <w:rFonts w:ascii="Arial" w:hAnsi="Arial"/>
          <w:sz w:val="22"/>
          <w:szCs w:val="22"/>
        </w:rPr>
        <w:t>Aerogel.org</w:t>
      </w:r>
      <w:r w:rsidRPr="21E7E97F">
        <w:rPr>
          <w:rFonts w:ascii="Arial" w:hAnsi="Arial"/>
          <w:i w:val="0"/>
          <w:sz w:val="22"/>
          <w:szCs w:val="22"/>
        </w:rPr>
        <w:t>). Aerogels have extremely low mass densities, as low as 0.020 grams per cubic centimeter (g cm</w:t>
      </w:r>
      <w:r w:rsidRPr="21E7E97F">
        <w:rPr>
          <w:rFonts w:ascii="Arial" w:hAnsi="Arial"/>
          <w:i w:val="0"/>
          <w:sz w:val="22"/>
          <w:szCs w:val="22"/>
          <w:vertAlign w:val="superscript"/>
        </w:rPr>
        <w:t>-3</w:t>
      </w:r>
      <w:r w:rsidRPr="21E7E97F">
        <w:rPr>
          <w:rFonts w:ascii="Arial" w:hAnsi="Arial"/>
          <w:i w:val="0"/>
          <w:sz w:val="22"/>
          <w:szCs w:val="22"/>
        </w:rPr>
        <w:t>). This means that water is 50 times more dense than an aerogel</w:t>
      </w:r>
      <w:proofErr w:type="gramStart"/>
      <w:r w:rsidRPr="21E7E97F">
        <w:rPr>
          <w:rFonts w:ascii="Arial" w:hAnsi="Arial"/>
          <w:i w:val="0"/>
          <w:sz w:val="22"/>
          <w:szCs w:val="22"/>
        </w:rPr>
        <w:t>..</w:t>
      </w:r>
      <w:proofErr w:type="gramEnd"/>
      <w:r w:rsidRPr="21E7E97F">
        <w:rPr>
          <w:rFonts w:ascii="Arial" w:hAnsi="Arial"/>
          <w:i w:val="0"/>
          <w:sz w:val="22"/>
          <w:szCs w:val="22"/>
        </w:rPr>
        <w:t xml:space="preserve"> Aerogels are the lowest density solid materials ever produced and have been made as light as 0.0011 g cm</w:t>
      </w:r>
      <w:r w:rsidRPr="21E7E97F">
        <w:rPr>
          <w:rFonts w:ascii="Arial" w:hAnsi="Arial"/>
          <w:i w:val="0"/>
          <w:sz w:val="22"/>
          <w:szCs w:val="22"/>
          <w:vertAlign w:val="superscript"/>
        </w:rPr>
        <w:t>-3</w:t>
      </w:r>
      <w:r w:rsidRPr="21E7E97F">
        <w:rPr>
          <w:rFonts w:ascii="Arial" w:hAnsi="Arial"/>
          <w:i w:val="0"/>
          <w:sz w:val="22"/>
          <w:szCs w:val="22"/>
        </w:rPr>
        <w:t>. To compare this to more familiar common objects, it would take 150 brick-sized pieces of aerogel to weigh as much as a single gallon of water. Aerogels are 95-99% air (or other gas) by volume, with the lowest-density aerogel ever produced being 99.98% air by volume.</w:t>
      </w:r>
    </w:p>
    <w:p w14:paraId="15286F46" w14:textId="53A065B9" w:rsidR="004438B6" w:rsidRDefault="21E7E97F" w:rsidP="21E7E97F">
      <w:pPr>
        <w:pStyle w:val="Subheading"/>
        <w:rPr>
          <w:rFonts w:ascii="Arial" w:hAnsi="Arial"/>
          <w:i w:val="0"/>
          <w:sz w:val="22"/>
          <w:szCs w:val="22"/>
        </w:rPr>
      </w:pPr>
      <w:r w:rsidRPr="21E7E97F">
        <w:rPr>
          <w:rFonts w:ascii="Arial" w:hAnsi="Arial"/>
          <w:i w:val="0"/>
          <w:sz w:val="22"/>
          <w:szCs w:val="22"/>
        </w:rPr>
        <w:t xml:space="preserve">Most of us are familiar with regular gels like gelatin dessert. Such gels are formed of a liquid trapped in the pores within a semi-solid framework. In the case of edible gelatin, water is trapped inside a protein framework, making a soft solid. </w:t>
      </w:r>
      <w:r w:rsidRPr="21E7E97F">
        <w:rPr>
          <w:rFonts w:ascii="Arial" w:hAnsi="Arial"/>
          <w:i w:val="0"/>
          <w:color w:val="auto"/>
          <w:sz w:val="22"/>
          <w:szCs w:val="22"/>
        </w:rPr>
        <w:t xml:space="preserve">Aerogels on the other hand are dry gel materials: they have </w:t>
      </w:r>
      <w:r w:rsidRPr="21E7E97F">
        <w:rPr>
          <w:rFonts w:ascii="Arial" w:hAnsi="Arial"/>
          <w:i w:val="0"/>
          <w:sz w:val="22"/>
          <w:szCs w:val="22"/>
        </w:rPr>
        <w:t>the solid structure of a gel, only with a gas or vacuum in its pores instead of liquid. The technical definition of an aerogel is “an open-celled, mesoporous, solid foam that is composed of a network of interconnected nanostructures”(</w:t>
      </w:r>
      <w:r w:rsidRPr="21E7E97F">
        <w:rPr>
          <w:rFonts w:ascii="Arial" w:hAnsi="Arial"/>
          <w:sz w:val="22"/>
          <w:szCs w:val="22"/>
        </w:rPr>
        <w:t>Aerogel.org</w:t>
      </w:r>
      <w:r w:rsidRPr="21E7E97F">
        <w:rPr>
          <w:rFonts w:ascii="Arial" w:hAnsi="Arial"/>
          <w:i w:val="0"/>
          <w:sz w:val="22"/>
          <w:szCs w:val="22"/>
        </w:rPr>
        <w:t xml:space="preserve">).The term “mesoporous” generally refers to a material that contains pores ranging from 2 to 50 nm in diameter, making aerogels a nanostructured material. It would take about 2,000 of the largest of these pores, stretched along a line, to equal the diameter of a human hair. </w:t>
      </w:r>
    </w:p>
    <w:p w14:paraId="1D48D4CF" w14:textId="77777777" w:rsidR="00BC654D" w:rsidRDefault="21E7E97F" w:rsidP="21E7E97F">
      <w:pPr>
        <w:ind w:firstLine="720"/>
      </w:pPr>
      <w:r>
        <w:t xml:space="preserve">The first aerogel was produced by Samuel S. </w:t>
      </w:r>
      <w:proofErr w:type="spellStart"/>
      <w:r>
        <w:t>Kistler</w:t>
      </w:r>
      <w:proofErr w:type="spellEnd"/>
      <w:r>
        <w:t xml:space="preserve"> in 1931 at the College of the Pacific in Stockton, California. </w:t>
      </w:r>
      <w:proofErr w:type="spellStart"/>
      <w:r>
        <w:t>Kistler</w:t>
      </w:r>
      <w:proofErr w:type="spellEnd"/>
      <w:r>
        <w:t xml:space="preserve"> made aerogel starting with </w:t>
      </w:r>
      <w:r w:rsidRPr="21E7E97F">
        <w:rPr>
          <w:i/>
          <w:iCs/>
        </w:rPr>
        <w:t>silica gel</w:t>
      </w:r>
      <w:r>
        <w:t xml:space="preserve">, a material often used in powder form to collect moisture. Small packets of silica gel powder are sometimes placed in boxes of new shoes, electronics, and other items that manufacturers wish to protect from excess humidity. </w:t>
      </w:r>
      <w:proofErr w:type="spellStart"/>
      <w:r>
        <w:t>Kistler</w:t>
      </w:r>
      <w:proofErr w:type="spellEnd"/>
      <w:r>
        <w:t xml:space="preserve"> washed the silica gel with water to remove any salts from the gel and then exchanged the water for alcohol using an organic process. He then used a process known as </w:t>
      </w:r>
      <w:r w:rsidRPr="21E7E97F">
        <w:rPr>
          <w:i/>
          <w:iCs/>
        </w:rPr>
        <w:t>supercritical fluid drying</w:t>
      </w:r>
      <w:r>
        <w:t xml:space="preserve">, or SCF, to remove the alcohol while maintaining the gel structure. In SCF drying, a liquid or gel is put into to a sealed chamber which is then highly pressurized. At this high pressure, gases become as dense as liquids, and liquids and gases do not exist as separate phases. After the alcohol was allowed to escape the pressure chamber, the remaining material could be dried to form the extremely light material that </w:t>
      </w:r>
      <w:proofErr w:type="spellStart"/>
      <w:r>
        <w:t>Kistler</w:t>
      </w:r>
      <w:proofErr w:type="spellEnd"/>
      <w:r>
        <w:t xml:space="preserve"> named “aerogel.” </w:t>
      </w:r>
    </w:p>
    <w:p w14:paraId="071065F9" w14:textId="6B0F278D" w:rsidR="00D52002" w:rsidRDefault="00D52002" w:rsidP="00D52002">
      <w:r w:rsidRPr="005645C5">
        <w:rPr>
          <w:b/>
          <w:sz w:val="26"/>
        </w:rPr>
        <w:t>Definitions</w:t>
      </w:r>
      <w:r>
        <w:t>:</w:t>
      </w:r>
    </w:p>
    <w:p w14:paraId="1B24B516" w14:textId="77777777" w:rsidR="00D52002" w:rsidRDefault="00D52002" w:rsidP="00D52002">
      <w:r w:rsidRPr="009310C5">
        <w:rPr>
          <w:b/>
        </w:rPr>
        <w:t>Density</w:t>
      </w:r>
      <w:r>
        <w:t>:  Mass per unit volume.</w:t>
      </w:r>
    </w:p>
    <w:p w14:paraId="287890E8" w14:textId="77777777" w:rsidR="004B0F27" w:rsidRDefault="00D52002" w:rsidP="00D52002">
      <w:r w:rsidRPr="009310C5">
        <w:rPr>
          <w:b/>
        </w:rPr>
        <w:t>Thermal conductivity</w:t>
      </w:r>
      <w:r>
        <w:t xml:space="preserve">:  </w:t>
      </w:r>
      <w:r w:rsidR="00C16C0F">
        <w:t>A property of a material that determines how easily or poorly heat will move through that material.</w:t>
      </w:r>
      <w:r w:rsidR="004B0F27">
        <w:t xml:space="preserve"> </w:t>
      </w:r>
    </w:p>
    <w:p w14:paraId="4518E34F" w14:textId="76A80FF1" w:rsidR="00D52002" w:rsidRDefault="00BC654D" w:rsidP="00D52002">
      <w:r>
        <w:rPr>
          <w:noProof/>
        </w:rPr>
        <w:lastRenderedPageBreak/>
        <mc:AlternateContent>
          <mc:Choice Requires="wpg">
            <w:drawing>
              <wp:anchor distT="0" distB="0" distL="114300" distR="114300" simplePos="0" relativeHeight="251681792" behindDoc="0" locked="0" layoutInCell="1" allowOverlap="1" wp14:anchorId="0061C80C" wp14:editId="160900EE">
                <wp:simplePos x="0" y="0"/>
                <wp:positionH relativeFrom="margin">
                  <wp:posOffset>-24765</wp:posOffset>
                </wp:positionH>
                <wp:positionV relativeFrom="margin">
                  <wp:posOffset>546735</wp:posOffset>
                </wp:positionV>
                <wp:extent cx="1987550" cy="3506470"/>
                <wp:effectExtent l="0" t="0" r="0" b="0"/>
                <wp:wrapSquare wrapText="bothSides"/>
                <wp:docPr id="2" name="Group 2"/>
                <wp:cNvGraphicFramePr/>
                <a:graphic xmlns:a="http://schemas.openxmlformats.org/drawingml/2006/main">
                  <a:graphicData uri="http://schemas.microsoft.com/office/word/2010/wordprocessingGroup">
                    <wpg:wgp>
                      <wpg:cNvGrpSpPr/>
                      <wpg:grpSpPr>
                        <a:xfrm>
                          <a:off x="0" y="0"/>
                          <a:ext cx="1987550" cy="3506470"/>
                          <a:chOff x="0" y="0"/>
                          <a:chExt cx="1987827" cy="3506525"/>
                        </a:xfrm>
                      </wpg:grpSpPr>
                      <pic:pic xmlns:pic="http://schemas.openxmlformats.org/drawingml/2006/picture">
                        <pic:nvPicPr>
                          <pic:cNvPr id="32" name="Picture 2" descr=":Screen Shot 2016-04-23 at 4.51.15 PM.png"/>
                          <pic:cNvPicPr>
                            <a:picLocks noChangeAspect="1"/>
                          </pic:cNvPicPr>
                        </pic:nvPicPr>
                        <pic:blipFill rotWithShape="1">
                          <a:blip r:embed="rId18">
                            <a:extLst>
                              <a:ext uri="{28A0092B-C50C-407E-A947-70E740481C1C}">
                                <a14:useLocalDpi xmlns:a14="http://schemas.microsoft.com/office/drawing/2010/main" val="0"/>
                              </a:ext>
                            </a:extLst>
                          </a:blip>
                          <a:srcRect b="12341"/>
                          <a:stretch/>
                        </pic:blipFill>
                        <pic:spPr bwMode="auto">
                          <a:xfrm>
                            <a:off x="0" y="0"/>
                            <a:ext cx="1979875" cy="2647785"/>
                          </a:xfrm>
                          <a:prstGeom prst="rect">
                            <a:avLst/>
                          </a:prstGeom>
                          <a:noFill/>
                          <a:ln>
                            <a:noFill/>
                          </a:ln>
                          <a:extLst>
                            <a:ext uri="{53640926-AAD7-44D8-BBD7-CCE9431645EC}">
                              <a14:shadowObscured xmlns:a14="http://schemas.microsoft.com/office/drawing/2010/main"/>
                            </a:ext>
                          </a:extLst>
                        </pic:spPr>
                      </pic:pic>
                      <wps:wsp>
                        <wps:cNvPr id="1" name="Text Box 2"/>
                        <wps:cNvSpPr txBox="1">
                          <a:spLocks noChangeArrowheads="1"/>
                        </wps:cNvSpPr>
                        <wps:spPr bwMode="auto">
                          <a:xfrm>
                            <a:off x="23854" y="2663687"/>
                            <a:ext cx="1963973" cy="842838"/>
                          </a:xfrm>
                          <a:prstGeom prst="rect">
                            <a:avLst/>
                          </a:prstGeom>
                          <a:solidFill>
                            <a:srgbClr val="FFFFFF"/>
                          </a:solidFill>
                          <a:ln w="9525">
                            <a:noFill/>
                            <a:miter lim="800000"/>
                            <a:headEnd/>
                            <a:tailEnd/>
                          </a:ln>
                        </wps:spPr>
                        <wps:txbx>
                          <w:txbxContent>
                            <w:p w14:paraId="4AF72E3B" w14:textId="3BEAC924" w:rsidR="00C16C0F" w:rsidRPr="006C130D" w:rsidRDefault="00C16C0F">
                              <w:pPr>
                                <w:rPr>
                                  <w:i/>
                                  <w:sz w:val="18"/>
                                </w:rPr>
                              </w:pPr>
                              <w:r w:rsidRPr="006C130D">
                                <w:rPr>
                                  <w:sz w:val="18"/>
                                </w:rPr>
                                <w:t xml:space="preserve">Figure 2. Aerogel is an almost perfect insulator. Here a thin slab of aerogel is able to protect a box of matches from a blowtorch. </w:t>
                              </w:r>
                              <w:r w:rsidRPr="006C130D">
                                <w:rPr>
                                  <w:i/>
                                  <w:sz w:val="18"/>
                                </w:rPr>
                                <w:t>Photo: NASA/JPL.</w:t>
                              </w:r>
                            </w:p>
                          </w:txbxContent>
                        </wps:txbx>
                        <wps:bodyPr rot="0" vert="horz" wrap="square" lIns="91440" tIns="45720" rIns="91440" bIns="45720" anchor="t" anchorCtr="0">
                          <a:noAutofit/>
                        </wps:bodyPr>
                      </wps:wsp>
                    </wpg:wgp>
                  </a:graphicData>
                </a:graphic>
              </wp:anchor>
            </w:drawing>
          </mc:Choice>
          <mc:Fallback>
            <w:pict>
              <v:group w14:anchorId="0061C80C" id="Group 2" o:spid="_x0000_s1026" style="position:absolute;margin-left:-1.95pt;margin-top:43.05pt;width:156.5pt;height:276.1pt;z-index:251681792;mso-position-horizontal-relative:margin;mso-position-vertical-relative:margin" coordsize="19878,350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Screen Shot 2016-04-23 at 4.51.15 PM.png" style="position:absolute;width:19798;height:2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">
                  <v:imagedata r:id="rId19" o:title="Screen Shot 2016-04-23 at 4.51.15 PM" cropbottom="8088f"/>
                  <v:path arrowok="t"/>
                </v:shape>
                <v:shapetype id="_x0000_t202" coordsize="21600,21600" o:spt="202" path="m,l,21600r21600,l21600,xe">
                  <v:stroke joinstyle="miter"/>
                  <v:path gradientshapeok="t" o:connecttype="rect"/>
                </v:shapetype>
                <v:shape id="Text Box 2" o:spid="_x0000_s1028" type="#_x0000_t202" style="position:absolute;left:238;top:26636;width:19640;height:8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4AF72E3B" w14:textId="3BEAC924" w:rsidR="00C16C0F" w:rsidRPr="006C130D" w:rsidRDefault="00C16C0F">
                        <w:pPr>
                          <w:rPr>
                            <w:i/>
                            <w:sz w:val="18"/>
                          </w:rPr>
                        </w:pPr>
                        <w:r w:rsidRPr="006C130D">
                          <w:rPr>
                            <w:sz w:val="18"/>
                          </w:rPr>
                          <w:t xml:space="preserve">Figure 2. Aerogel is an almost perfect insulator. Here a thin slab of aerogel is able to protect a box of matches from a blowtorch. </w:t>
                        </w:r>
                        <w:r w:rsidRPr="006C130D">
                          <w:rPr>
                            <w:i/>
                            <w:sz w:val="18"/>
                          </w:rPr>
                          <w:t>Photo: NASA/JPL.</w:t>
                        </w:r>
                      </w:p>
                    </w:txbxContent>
                  </v:textbox>
                </v:shape>
                <w10:wrap type="square" anchorx="margin" anchory="margin"/>
              </v:group>
            </w:pict>
          </mc:Fallback>
        </mc:AlternateContent>
      </w:r>
      <w:r w:rsidR="00D52002" w:rsidRPr="009310C5">
        <w:rPr>
          <w:b/>
        </w:rPr>
        <w:t>Brittleness</w:t>
      </w:r>
      <w:r w:rsidR="000411E9">
        <w:t>:</w:t>
      </w:r>
      <w:r w:rsidR="00D52002">
        <w:t xml:space="preserve"> Having a tendency to break when subject</w:t>
      </w:r>
      <w:r w:rsidR="00C16C0F">
        <w:t>ed</w:t>
      </w:r>
      <w:r w:rsidR="000411E9">
        <w:t xml:space="preserve"> to high stress. </w:t>
      </w:r>
      <w:r w:rsidR="00D52002" w:rsidRPr="000411E9">
        <w:t>Brittle</w:t>
      </w:r>
      <w:r w:rsidR="00D52002" w:rsidRPr="009310C5">
        <w:rPr>
          <w:b/>
        </w:rPr>
        <w:t xml:space="preserve"> </w:t>
      </w:r>
      <w:r w:rsidR="00D52002">
        <w:t xml:space="preserve">materials </w:t>
      </w:r>
      <w:r w:rsidR="006803DA">
        <w:t>undergo</w:t>
      </w:r>
      <w:r w:rsidR="00D52002">
        <w:t xml:space="preserve"> very little strain </w:t>
      </w:r>
      <w:r w:rsidR="006803DA">
        <w:t xml:space="preserve">before </w:t>
      </w:r>
      <w:r w:rsidR="00D52002">
        <w:t>they reach their elastic limit, and tend to break at that limit.</w:t>
      </w:r>
    </w:p>
    <w:p w14:paraId="66D51CAC" w14:textId="31A10879" w:rsidR="00D52002" w:rsidRPr="00F431DB" w:rsidRDefault="00D52002" w:rsidP="00D52002">
      <w:pPr>
        <w:rPr>
          <w:rFonts w:ascii="Times" w:hAnsi="Times"/>
          <w:sz w:val="20"/>
          <w:szCs w:val="20"/>
        </w:rPr>
      </w:pPr>
      <w:r w:rsidRPr="00BD2A7C">
        <w:rPr>
          <w:b/>
        </w:rPr>
        <w:t>Elastic</w:t>
      </w:r>
      <w:r>
        <w:t xml:space="preserve">: </w:t>
      </w:r>
      <w:r w:rsidRPr="00505F6C">
        <w:t xml:space="preserve">The property of </w:t>
      </w:r>
      <w:r>
        <w:rPr>
          <w:color w:val="000000"/>
          <w:shd w:val="clear" w:color="auto" w:fill="FFFFFF"/>
        </w:rPr>
        <w:t>a body or material</w:t>
      </w:r>
      <w:r w:rsidRPr="00505F6C">
        <w:rPr>
          <w:color w:val="000000"/>
          <w:shd w:val="clear" w:color="auto" w:fill="FFFFFF"/>
        </w:rPr>
        <w:t xml:space="preserve"> of returning to its original shape after compression, expansion, stretching, or other deformation</w:t>
      </w:r>
      <w:r w:rsidRPr="00F431DB">
        <w:rPr>
          <w:color w:val="000000"/>
          <w:sz w:val="19"/>
        </w:rPr>
        <w:t>  </w:t>
      </w:r>
    </w:p>
    <w:p w14:paraId="18B9DD8F" w14:textId="77777777" w:rsidR="00D52002" w:rsidRDefault="00D52002" w:rsidP="00D52002">
      <w:r w:rsidRPr="009310C5">
        <w:rPr>
          <w:b/>
        </w:rPr>
        <w:t>Fiber optics</w:t>
      </w:r>
      <w:r>
        <w:t xml:space="preserve">:  Technology based on the use of hair-thin, transparent fibers to transmit light or infrared signals. </w:t>
      </w:r>
    </w:p>
    <w:p w14:paraId="2D758015" w14:textId="5DF67EE6" w:rsidR="00D52002" w:rsidRDefault="000411E9" w:rsidP="00D52002">
      <w:r>
        <w:rPr>
          <w:b/>
        </w:rPr>
        <w:t xml:space="preserve">Index of refraction </w:t>
      </w:r>
      <w:r w:rsidRPr="000411E9">
        <w:t xml:space="preserve">of </w:t>
      </w:r>
      <w:r w:rsidR="00D52002">
        <w:t>a substance is equal to the ratio of the velocity of light in a vacuum t</w:t>
      </w:r>
      <w:r>
        <w:t xml:space="preserve">o its speed in that substance. </w:t>
      </w:r>
      <w:r w:rsidR="00D52002">
        <w:t>Its value determines the extent to which light is refracted</w:t>
      </w:r>
      <w:r w:rsidR="00C16C0F">
        <w:t xml:space="preserve"> (or bent)</w:t>
      </w:r>
      <w:r w:rsidR="00D52002">
        <w:t xml:space="preserve"> when entering or leaving the substance. </w:t>
      </w:r>
    </w:p>
    <w:p w14:paraId="0FBF63E6" w14:textId="4565896A" w:rsidR="00D52002" w:rsidRDefault="00D52002" w:rsidP="00D52002">
      <w:r>
        <w:rPr>
          <w:b/>
        </w:rPr>
        <w:t>Critical Point</w:t>
      </w:r>
      <w:r>
        <w:t>: As the pressure on a gas increases, it becomes</w:t>
      </w:r>
      <w:r w:rsidR="000411E9">
        <w:t xml:space="preserve"> </w:t>
      </w:r>
      <w:proofErr w:type="gramStart"/>
      <w:r w:rsidR="000411E9">
        <w:t>more</w:t>
      </w:r>
      <w:r>
        <w:t xml:space="preserve"> dense</w:t>
      </w:r>
      <w:proofErr w:type="gramEnd"/>
      <w:r>
        <w:t xml:space="preserve">; at high enough pressure, the vapor from a substance will get so dense that it will resemble the liquid phase of the substance. The critical point is the temperature and pressure at which there is no difference between a </w:t>
      </w:r>
      <w:proofErr w:type="gramStart"/>
      <w:r>
        <w:t>substance’s</w:t>
      </w:r>
      <w:proofErr w:type="gramEnd"/>
      <w:r>
        <w:t xml:space="preserve"> liquid and vapor phases. </w:t>
      </w:r>
    </w:p>
    <w:p w14:paraId="72755578" w14:textId="77777777" w:rsidR="00BC654D" w:rsidRDefault="00BC654D" w:rsidP="00D52002"/>
    <w:p w14:paraId="350D6E2F" w14:textId="77777777" w:rsidR="005645C5" w:rsidRPr="00E8181B" w:rsidRDefault="005645C5" w:rsidP="00BA7B98">
      <w:pPr>
        <w:pStyle w:val="Heading1"/>
        <w:spacing w:before="0"/>
        <w:rPr>
          <w:rFonts w:cs="Arial"/>
          <w:color w:val="001F5F"/>
          <w:spacing w:val="-1"/>
          <w:sz w:val="28"/>
          <w:szCs w:val="28"/>
        </w:rPr>
      </w:pPr>
      <w:r w:rsidRPr="00E8181B">
        <w:rPr>
          <w:rFonts w:cs="Arial"/>
          <w:color w:val="001F5F"/>
          <w:spacing w:val="-1"/>
          <w:sz w:val="28"/>
          <w:szCs w:val="28"/>
        </w:rPr>
        <w:t>Current and</w:t>
      </w:r>
      <w:r w:rsidRPr="00E8181B">
        <w:rPr>
          <w:rFonts w:cs="Arial"/>
          <w:color w:val="001F5F"/>
          <w:sz w:val="28"/>
          <w:szCs w:val="28"/>
        </w:rPr>
        <w:t xml:space="preserve"> </w:t>
      </w:r>
      <w:r w:rsidRPr="00E8181B">
        <w:rPr>
          <w:rFonts w:cs="Arial"/>
          <w:color w:val="001F5F"/>
          <w:spacing w:val="-2"/>
          <w:sz w:val="28"/>
          <w:szCs w:val="28"/>
        </w:rPr>
        <w:t>Future</w:t>
      </w:r>
      <w:r w:rsidRPr="00E8181B">
        <w:rPr>
          <w:rFonts w:cs="Arial"/>
          <w:color w:val="001F5F"/>
          <w:sz w:val="28"/>
          <w:szCs w:val="28"/>
        </w:rPr>
        <w:t xml:space="preserve"> </w:t>
      </w:r>
      <w:r w:rsidRPr="00E8181B">
        <w:rPr>
          <w:rFonts w:cs="Arial"/>
          <w:color w:val="001F5F"/>
          <w:spacing w:val="-1"/>
          <w:sz w:val="28"/>
          <w:szCs w:val="28"/>
        </w:rPr>
        <w:t>Applications</w:t>
      </w:r>
    </w:p>
    <w:p w14:paraId="5555DACD" w14:textId="77777777" w:rsidR="00E8181B" w:rsidRDefault="00E8181B" w:rsidP="00E8181B">
      <w:pPr>
        <w:spacing w:after="0"/>
      </w:pPr>
    </w:p>
    <w:p w14:paraId="663741BD" w14:textId="217DB8C7" w:rsidR="003F7FE2" w:rsidRDefault="21E7E97F" w:rsidP="21E7E97F">
      <w:pPr>
        <w:ind w:firstLine="720"/>
        <w:rPr>
          <w:noProof/>
        </w:rPr>
      </w:pPr>
      <w:r>
        <w:t xml:space="preserve">Aerogels are found in electronic products such as capacitors; in paints to increase thermal properties and to make safe-to-touch surfaces; in cosmetics as thickening agents; and chemical absorbers for cleaning chemical and oil spills. </w:t>
      </w:r>
      <w:r w:rsidRPr="21E7E97F">
        <w:rPr>
          <w:rFonts w:eastAsia="Cambria" w:cs="Arial"/>
        </w:rPr>
        <w:t>Since aerogels are also great thermal insulators, they are used to provide insulation in high performance clothing, like firefighting gear and scuba wet suits</w:t>
      </w:r>
      <w:r>
        <w:t>, in blankets, and in windows.  A small piece of aerogel is sufficient heat insulation value to protect matches from a blowtorch, as displayed in the image in Figure 2.</w:t>
      </w:r>
      <w:r w:rsidRPr="21E7E97F">
        <w:rPr>
          <w:noProof/>
        </w:rPr>
        <w:t xml:space="preserve"> </w:t>
      </w:r>
    </w:p>
    <w:p w14:paraId="70E1D5B6" w14:textId="0976BE22" w:rsidR="003F7FE2" w:rsidRDefault="21E7E97F" w:rsidP="21E7E97F">
      <w:pPr>
        <w:ind w:firstLine="720"/>
      </w:pPr>
      <w:r>
        <w:t xml:space="preserve">Aerogel is currently being used in scientific research. An aerogel trap was used on the NASA Stardust mission to collect samples from a comet’s tail. Another use is in detectors for Cherenkov radiation, which is emitted by very energetic particles passing through dielectric materials. </w:t>
      </w:r>
    </w:p>
    <w:p w14:paraId="22D09018" w14:textId="77777777" w:rsidR="003F7FE2" w:rsidRPr="0038161A" w:rsidRDefault="003F7FE2" w:rsidP="003F7FE2">
      <w:pPr>
        <w:rPr>
          <w:b/>
        </w:rPr>
      </w:pPr>
      <w:bookmarkStart w:id="0" w:name="_GoBack"/>
      <w:bookmarkEnd w:id="0"/>
      <w:r w:rsidRPr="0038161A">
        <w:rPr>
          <w:b/>
        </w:rPr>
        <w:t>Future Applications</w:t>
      </w:r>
    </w:p>
    <w:p w14:paraId="3634AEA1" w14:textId="58DFF486" w:rsidR="003F7FE2" w:rsidRDefault="21E7E97F" w:rsidP="21E7E97F">
      <w:pPr>
        <w:ind w:firstLine="720"/>
      </w:pPr>
      <w:r>
        <w:t>One possible way scientists may use aerogel in the future is in solar energy. Solar collectors need strongly absorbing, nonreflecting materials. Carbon aerogels have a rough surface and multiple areas for internal scattering of photons from sunlight, which meets these requirements and can increase the collection of solar energy.</w:t>
      </w:r>
    </w:p>
    <w:p w14:paraId="3137CBF8" w14:textId="77777777" w:rsidR="00F92BA2" w:rsidRDefault="00F92BA2">
      <w:pPr>
        <w:rPr>
          <w:rFonts w:asciiTheme="majorHAnsi" w:hAnsiTheme="majorHAnsi" w:cs="Aharoni"/>
          <w:b/>
          <w:color w:val="002060"/>
          <w:sz w:val="28"/>
          <w:szCs w:val="28"/>
        </w:rPr>
      </w:pPr>
    </w:p>
    <w:p w14:paraId="1AEC686B" w14:textId="5230F233" w:rsidR="00C21FB1" w:rsidRPr="00C21FB1" w:rsidRDefault="00FA31D5" w:rsidP="00C21FB1">
      <w:pPr>
        <w:pStyle w:val="NLHeading"/>
        <w:rPr>
          <w:szCs w:val="28"/>
        </w:rPr>
      </w:pPr>
      <w:r w:rsidRPr="00C21FB1">
        <w:rPr>
          <w:szCs w:val="28"/>
        </w:rPr>
        <w:lastRenderedPageBreak/>
        <w:t>Learning</w:t>
      </w:r>
      <w:r w:rsidR="00381D12">
        <w:rPr>
          <w:szCs w:val="28"/>
        </w:rPr>
        <w:t xml:space="preserve"> Activity</w:t>
      </w:r>
      <w:r w:rsidR="00FA0079">
        <w:rPr>
          <w:szCs w:val="28"/>
        </w:rPr>
        <w:t>: Aerogels</w:t>
      </w:r>
    </w:p>
    <w:p w14:paraId="7A6E7E59" w14:textId="44F3D965" w:rsidR="002716A9" w:rsidRDefault="00381D12" w:rsidP="00F55E4F">
      <w:pPr>
        <w:pStyle w:val="Subheading"/>
        <w:ind w:firstLine="0"/>
      </w:pPr>
      <w:r>
        <w:t>Activity Flow Chart</w:t>
      </w:r>
      <w:r w:rsidR="00E02C04">
        <w:t>s</w:t>
      </w:r>
    </w:p>
    <w:p w14:paraId="7BF22659" w14:textId="77777777" w:rsidR="0094126C" w:rsidRDefault="0094126C" w:rsidP="00DA2379">
      <w:r w:rsidRPr="007D59BC">
        <w:rPr>
          <w:b/>
        </w:rPr>
        <w:t>Part 1:</w:t>
      </w:r>
    </w:p>
    <w:p w14:paraId="6EB8F016" w14:textId="38475584" w:rsidR="00E02C04" w:rsidRDefault="003A3CB3" w:rsidP="00DA2379">
      <w:r>
        <w:object w:dxaOrig="10414" w:dyaOrig="8415" w14:anchorId="707B1B04">
          <v:shape id="_x0000_i1025" type="#_x0000_t75" style="width:425.25pt;height:342.75pt" o:ole="">
            <v:imagedata r:id="rId20" o:title=""/>
          </v:shape>
          <o:OLEObject Type="Embed" ProgID="Visio.Drawing.11" ShapeID="_x0000_i1025" DrawAspect="Content" ObjectID="_1647063263" r:id="rId21"/>
        </w:object>
      </w:r>
    </w:p>
    <w:p w14:paraId="47DF6A96" w14:textId="77777777" w:rsidR="00E02C04" w:rsidRDefault="00E02C04" w:rsidP="00DA2379"/>
    <w:p w14:paraId="1019552B" w14:textId="77777777" w:rsidR="003A3CB3" w:rsidRDefault="003A3CB3">
      <w:pPr>
        <w:rPr>
          <w:b/>
        </w:rPr>
      </w:pPr>
      <w:r>
        <w:rPr>
          <w:b/>
        </w:rPr>
        <w:br w:type="page"/>
      </w:r>
    </w:p>
    <w:p w14:paraId="6108DA3A" w14:textId="23A87190" w:rsidR="00E02C04" w:rsidRDefault="003A3CB3" w:rsidP="00DA2379">
      <w:pPr>
        <w:rPr>
          <w:b/>
        </w:rPr>
      </w:pPr>
      <w:r w:rsidRPr="003A3CB3">
        <w:rPr>
          <w:b/>
        </w:rPr>
        <w:lastRenderedPageBreak/>
        <w:t>Part 2:</w:t>
      </w:r>
    </w:p>
    <w:p w14:paraId="36E4FA69" w14:textId="04738CB9" w:rsidR="003A3CB3" w:rsidRPr="003A3CB3" w:rsidRDefault="003A3CB3" w:rsidP="00DA2379">
      <w:pPr>
        <w:rPr>
          <w:b/>
        </w:rPr>
      </w:pPr>
      <w:r>
        <w:object w:dxaOrig="6769" w:dyaOrig="6871" w14:anchorId="7E4DA9AF">
          <v:shape id="_x0000_i1026" type="#_x0000_t75" style="width:339pt;height:342.75pt" o:ole="">
            <v:imagedata r:id="rId22" o:title=""/>
          </v:shape>
          <o:OLEObject Type="Embed" ProgID="Visio.Drawing.11" ShapeID="_x0000_i1026" DrawAspect="Content" ObjectID="_1647063264" r:id="rId23"/>
        </w:object>
      </w:r>
    </w:p>
    <w:p w14:paraId="10B593E1" w14:textId="510A84B2" w:rsidR="003A3CB3" w:rsidRPr="00E02C04" w:rsidRDefault="003A3CB3" w:rsidP="7151F912"/>
    <w:p w14:paraId="6EDC82F6" w14:textId="77777777" w:rsidR="00DB3E23" w:rsidRDefault="00B20054" w:rsidP="00F53955">
      <w:pPr>
        <w:spacing w:after="0"/>
        <w:rPr>
          <w:rFonts w:cs="Arial"/>
        </w:rPr>
      </w:pPr>
      <w:r w:rsidRPr="00DB3E23">
        <w:rPr>
          <w:rFonts w:cs="Arial"/>
        </w:rPr>
        <w:tab/>
      </w:r>
      <w:r w:rsidRPr="00DB3E23">
        <w:rPr>
          <w:rFonts w:cs="Arial"/>
        </w:rPr>
        <w:tab/>
      </w:r>
      <w:r w:rsidRPr="00DB3E23">
        <w:rPr>
          <w:rFonts w:cs="Arial"/>
        </w:rPr>
        <w:tab/>
      </w:r>
    </w:p>
    <w:p w14:paraId="1C99060A" w14:textId="77777777" w:rsidR="00DB3E23" w:rsidRDefault="00DB3E23" w:rsidP="00DB3E23">
      <w:r>
        <w:br w:type="page"/>
      </w:r>
    </w:p>
    <w:p w14:paraId="507D39A8" w14:textId="71069552" w:rsidR="005C363B" w:rsidRDefault="21E7E97F" w:rsidP="21E7E97F">
      <w:pPr>
        <w:spacing w:after="0"/>
        <w:rPr>
          <w:rFonts w:asciiTheme="majorHAnsi" w:hAnsiTheme="majorHAnsi" w:cs="Arial"/>
          <w:color w:val="002060"/>
          <w:sz w:val="44"/>
          <w:szCs w:val="44"/>
        </w:rPr>
      </w:pPr>
      <w:r w:rsidRPr="21E7E97F">
        <w:rPr>
          <w:rFonts w:asciiTheme="majorHAnsi" w:hAnsiTheme="majorHAnsi" w:cs="Arial"/>
          <w:b/>
          <w:bCs/>
          <w:color w:val="002060"/>
          <w:sz w:val="44"/>
          <w:szCs w:val="44"/>
        </w:rPr>
        <w:lastRenderedPageBreak/>
        <w:t xml:space="preserve">Aerogel </w:t>
      </w:r>
    </w:p>
    <w:p w14:paraId="2F6FDBE5" w14:textId="0F64940A" w:rsidR="00407CA1" w:rsidRPr="00DB3E23" w:rsidRDefault="21E7E97F" w:rsidP="21E7E97F">
      <w:pPr>
        <w:ind w:firstLine="720"/>
        <w:rPr>
          <w:rFonts w:cs="Arial"/>
          <w:b/>
          <w:bCs/>
          <w:sz w:val="32"/>
          <w:szCs w:val="32"/>
        </w:rPr>
      </w:pPr>
      <w:r w:rsidRPr="21E7E97F">
        <w:rPr>
          <w:rFonts w:cs="Arial"/>
        </w:rPr>
        <w:t xml:space="preserve">Aerogel is a high-performance material which has nanoscale pores. In the following investigation, you will investigate thermal conductivity (ability to conduct heat), density (mass per unit volume), and low index of refraction. </w:t>
      </w:r>
    </w:p>
    <w:p w14:paraId="7153BED3" w14:textId="529AC49F" w:rsidR="0096647B" w:rsidRPr="00584C8D" w:rsidRDefault="00500E16" w:rsidP="0096647B">
      <w:pPr>
        <w:rPr>
          <w:rFonts w:cs="Arial"/>
          <w:sz w:val="24"/>
          <w:szCs w:val="24"/>
          <w:u w:val="single"/>
        </w:rPr>
      </w:pPr>
      <w:r w:rsidRPr="00584C8D">
        <w:rPr>
          <w:rFonts w:cs="Arial"/>
          <w:color w:val="002060"/>
          <w:sz w:val="24"/>
          <w:szCs w:val="24"/>
          <w:u w:val="single"/>
        </w:rPr>
        <w:t>Materials</w:t>
      </w:r>
      <w:r w:rsidR="00584C8D">
        <w:rPr>
          <w:rFonts w:cs="Arial"/>
          <w:color w:val="002060"/>
          <w:sz w:val="24"/>
          <w:szCs w:val="24"/>
          <w:u w:val="single"/>
        </w:rPr>
        <w:t xml:space="preserve"> and Equipment</w:t>
      </w:r>
    </w:p>
    <w:p w14:paraId="34CC8E4D" w14:textId="77777777" w:rsidR="00500E16" w:rsidRDefault="00500E16" w:rsidP="0096647B">
      <w:pPr>
        <w:pStyle w:val="ListParagraph"/>
        <w:numPr>
          <w:ilvl w:val="0"/>
          <w:numId w:val="27"/>
        </w:numPr>
        <w:spacing w:after="0" w:line="240" w:lineRule="auto"/>
        <w:rPr>
          <w:rFonts w:cs="Arial"/>
        </w:rPr>
      </w:pPr>
      <w:r w:rsidRPr="00DB3E23">
        <w:rPr>
          <w:rFonts w:cs="Arial"/>
        </w:rPr>
        <w:t xml:space="preserve">Pieces of each of the following materials </w:t>
      </w:r>
    </w:p>
    <w:p w14:paraId="07E429B1" w14:textId="36B47EFC" w:rsidR="0096647B" w:rsidRPr="00DB3E23" w:rsidRDefault="21E7E97F" w:rsidP="21E7E97F">
      <w:pPr>
        <w:pStyle w:val="ListParagraph"/>
        <w:numPr>
          <w:ilvl w:val="1"/>
          <w:numId w:val="27"/>
        </w:numPr>
        <w:spacing w:after="0" w:line="240" w:lineRule="auto"/>
      </w:pPr>
      <w:r w:rsidRPr="21E7E97F">
        <w:rPr>
          <w:rFonts w:cs="Arial"/>
        </w:rPr>
        <w:t xml:space="preserve">Aerogel insulating blanket   </w:t>
      </w:r>
      <w:hyperlink r:id="rId24">
        <w:r w:rsidRPr="21E7E97F">
          <w:rPr>
            <w:rStyle w:val="Hyperlink"/>
          </w:rPr>
          <w:t>https://www.amazon.com/Aerogel-Silica-Block/</w:t>
        </w:r>
      </w:hyperlink>
    </w:p>
    <w:p w14:paraId="7DD7EA79" w14:textId="4CA11F38" w:rsidR="0096647B" w:rsidRPr="00DB3E23" w:rsidRDefault="21E7E97F" w:rsidP="21E7E97F">
      <w:pPr>
        <w:pStyle w:val="ListParagraph"/>
        <w:numPr>
          <w:ilvl w:val="1"/>
          <w:numId w:val="27"/>
        </w:numPr>
        <w:spacing w:after="0" w:line="240" w:lineRule="auto"/>
      </w:pPr>
      <w:r w:rsidRPr="21E7E97F">
        <w:rPr>
          <w:rFonts w:cs="Arial"/>
        </w:rPr>
        <w:t>Felt</w:t>
      </w:r>
    </w:p>
    <w:p w14:paraId="5F4B12A0" w14:textId="77777777" w:rsidR="0096647B" w:rsidRPr="00DB3E23" w:rsidRDefault="0096647B" w:rsidP="00500E16">
      <w:pPr>
        <w:pStyle w:val="ListParagraph"/>
        <w:numPr>
          <w:ilvl w:val="1"/>
          <w:numId w:val="27"/>
        </w:numPr>
        <w:spacing w:after="0" w:line="240" w:lineRule="auto"/>
        <w:rPr>
          <w:rFonts w:cs="Arial"/>
        </w:rPr>
      </w:pPr>
      <w:r w:rsidRPr="00DB3E23">
        <w:rPr>
          <w:rFonts w:cs="Arial"/>
        </w:rPr>
        <w:t>Cotton</w:t>
      </w:r>
    </w:p>
    <w:p w14:paraId="5E1668E7" w14:textId="77777777" w:rsidR="0096647B" w:rsidRPr="00DB3E23" w:rsidRDefault="0096647B" w:rsidP="00500E16">
      <w:pPr>
        <w:pStyle w:val="ListParagraph"/>
        <w:numPr>
          <w:ilvl w:val="1"/>
          <w:numId w:val="27"/>
        </w:numPr>
        <w:spacing w:after="0" w:line="240" w:lineRule="auto"/>
        <w:rPr>
          <w:rFonts w:cs="Arial"/>
        </w:rPr>
      </w:pPr>
      <w:r w:rsidRPr="00DB3E23">
        <w:rPr>
          <w:rFonts w:cs="Arial"/>
        </w:rPr>
        <w:t xml:space="preserve">Plastic </w:t>
      </w:r>
    </w:p>
    <w:p w14:paraId="1CC34B86" w14:textId="77777777" w:rsidR="0096647B" w:rsidRPr="00DB3E23" w:rsidRDefault="0096647B" w:rsidP="00500E16">
      <w:pPr>
        <w:pStyle w:val="ListParagraph"/>
        <w:numPr>
          <w:ilvl w:val="1"/>
          <w:numId w:val="27"/>
        </w:numPr>
        <w:spacing w:after="0" w:line="240" w:lineRule="auto"/>
        <w:rPr>
          <w:rFonts w:cs="Arial"/>
        </w:rPr>
      </w:pPr>
      <w:r w:rsidRPr="00DB3E23">
        <w:rPr>
          <w:rFonts w:cs="Arial"/>
        </w:rPr>
        <w:t>Fleece</w:t>
      </w:r>
    </w:p>
    <w:p w14:paraId="0B3512D9" w14:textId="77777777" w:rsidR="0096647B" w:rsidRPr="00DB3E23" w:rsidRDefault="0096647B" w:rsidP="00500E16">
      <w:pPr>
        <w:pStyle w:val="ListParagraph"/>
        <w:numPr>
          <w:ilvl w:val="1"/>
          <w:numId w:val="27"/>
        </w:numPr>
        <w:spacing w:after="0" w:line="240" w:lineRule="auto"/>
        <w:rPr>
          <w:rFonts w:cs="Arial"/>
        </w:rPr>
      </w:pPr>
      <w:r w:rsidRPr="00DB3E23">
        <w:rPr>
          <w:rFonts w:cs="Arial"/>
        </w:rPr>
        <w:t>Wool</w:t>
      </w:r>
    </w:p>
    <w:p w14:paraId="0E20C708" w14:textId="77777777" w:rsidR="00F53955" w:rsidRPr="00DB3E23" w:rsidRDefault="0096647B" w:rsidP="00500E16">
      <w:pPr>
        <w:pStyle w:val="ListParagraph"/>
        <w:numPr>
          <w:ilvl w:val="1"/>
          <w:numId w:val="27"/>
        </w:numPr>
        <w:spacing w:after="0" w:line="240" w:lineRule="auto"/>
        <w:rPr>
          <w:rFonts w:cs="Arial"/>
        </w:rPr>
      </w:pPr>
      <w:r w:rsidRPr="00DB3E23">
        <w:rPr>
          <w:rFonts w:cs="Arial"/>
        </w:rPr>
        <w:t>Aluminum</w:t>
      </w:r>
    </w:p>
    <w:p w14:paraId="1A803A3A" w14:textId="3F847499" w:rsidR="00F53955" w:rsidRPr="00DB3E23" w:rsidRDefault="001128EC" w:rsidP="0096647B">
      <w:pPr>
        <w:pStyle w:val="ListParagraph"/>
        <w:numPr>
          <w:ilvl w:val="0"/>
          <w:numId w:val="27"/>
        </w:numPr>
        <w:spacing w:after="0" w:line="240" w:lineRule="auto"/>
        <w:rPr>
          <w:rFonts w:cs="Arial"/>
        </w:rPr>
      </w:pPr>
      <w:r>
        <w:rPr>
          <w:rFonts w:cs="Arial"/>
        </w:rPr>
        <w:t>Two</w:t>
      </w:r>
      <w:r w:rsidR="0096647B" w:rsidRPr="00DB3E23">
        <w:rPr>
          <w:rFonts w:cs="Arial"/>
        </w:rPr>
        <w:t xml:space="preserve"> ice packs</w:t>
      </w:r>
    </w:p>
    <w:p w14:paraId="1C28AD85" w14:textId="7C4887A0" w:rsidR="00F53955" w:rsidRPr="00DB3E23" w:rsidRDefault="21E7E97F" w:rsidP="21E7E97F">
      <w:pPr>
        <w:pStyle w:val="ListParagraph"/>
        <w:numPr>
          <w:ilvl w:val="0"/>
          <w:numId w:val="27"/>
        </w:numPr>
        <w:spacing w:after="0" w:line="240" w:lineRule="auto"/>
      </w:pPr>
      <w:r w:rsidRPr="21E7E97F">
        <w:rPr>
          <w:rFonts w:cs="Arial"/>
        </w:rPr>
        <w:t xml:space="preserve">Vial of aerogel particles  </w:t>
      </w:r>
      <w:hyperlink r:id="rId25">
        <w:r w:rsidRPr="21E7E97F">
          <w:rPr>
            <w:rStyle w:val="Hyperlink"/>
          </w:rPr>
          <w:t>https://www.amazon.com/Silica-Aerogel-Frozen-Lightest-Hydrophobic/</w:t>
        </w:r>
      </w:hyperlink>
    </w:p>
    <w:p w14:paraId="5F837BEA" w14:textId="3063C043" w:rsidR="00F53955" w:rsidRPr="00DB3E23" w:rsidRDefault="21E7E97F" w:rsidP="21E7E97F">
      <w:pPr>
        <w:pStyle w:val="ListParagraph"/>
        <w:numPr>
          <w:ilvl w:val="0"/>
          <w:numId w:val="27"/>
        </w:numPr>
        <w:spacing w:after="0" w:line="240" w:lineRule="auto"/>
      </w:pPr>
      <w:r w:rsidRPr="21E7E97F">
        <w:rPr>
          <w:rFonts w:cs="Arial"/>
        </w:rPr>
        <w:t>Empty vial</w:t>
      </w:r>
    </w:p>
    <w:p w14:paraId="5235BA71" w14:textId="77777777" w:rsidR="00F53955" w:rsidRPr="00DB3E23" w:rsidRDefault="00695743" w:rsidP="0096647B">
      <w:pPr>
        <w:pStyle w:val="ListParagraph"/>
        <w:numPr>
          <w:ilvl w:val="0"/>
          <w:numId w:val="27"/>
        </w:numPr>
        <w:spacing w:after="0" w:line="240" w:lineRule="auto"/>
        <w:rPr>
          <w:rFonts w:cs="Arial"/>
        </w:rPr>
      </w:pPr>
      <w:r w:rsidRPr="00DB3E23">
        <w:rPr>
          <w:rFonts w:cs="Arial"/>
        </w:rPr>
        <w:t>Vial of water</w:t>
      </w:r>
    </w:p>
    <w:p w14:paraId="723E533F" w14:textId="77777777" w:rsidR="00F53955" w:rsidRPr="00DB3E23" w:rsidRDefault="00F81B5D" w:rsidP="0096647B">
      <w:pPr>
        <w:pStyle w:val="ListParagraph"/>
        <w:numPr>
          <w:ilvl w:val="0"/>
          <w:numId w:val="27"/>
        </w:numPr>
        <w:spacing w:after="0" w:line="240" w:lineRule="auto"/>
        <w:rPr>
          <w:rFonts w:cs="Arial"/>
        </w:rPr>
      </w:pPr>
      <w:r w:rsidRPr="00DB3E23">
        <w:rPr>
          <w:rFonts w:cs="Arial"/>
        </w:rPr>
        <w:t>Blue laser</w:t>
      </w:r>
    </w:p>
    <w:p w14:paraId="5C0C7BB1" w14:textId="77777777" w:rsidR="00F53955" w:rsidRPr="00DB3E23" w:rsidRDefault="00F81B5D" w:rsidP="0096647B">
      <w:pPr>
        <w:pStyle w:val="ListParagraph"/>
        <w:numPr>
          <w:ilvl w:val="0"/>
          <w:numId w:val="27"/>
        </w:numPr>
        <w:spacing w:after="0" w:line="240" w:lineRule="auto"/>
        <w:rPr>
          <w:rFonts w:cs="Arial"/>
        </w:rPr>
      </w:pPr>
      <w:r w:rsidRPr="00DB3E23">
        <w:rPr>
          <w:rFonts w:cs="Arial"/>
        </w:rPr>
        <w:t>Red laser</w:t>
      </w:r>
    </w:p>
    <w:p w14:paraId="65F20D0A" w14:textId="77777777" w:rsidR="00F53955" w:rsidRDefault="00716FBE" w:rsidP="0096647B">
      <w:pPr>
        <w:pStyle w:val="ListParagraph"/>
        <w:numPr>
          <w:ilvl w:val="0"/>
          <w:numId w:val="27"/>
        </w:numPr>
        <w:spacing w:after="0" w:line="240" w:lineRule="auto"/>
        <w:rPr>
          <w:rFonts w:cs="Arial"/>
        </w:rPr>
      </w:pPr>
      <w:r w:rsidRPr="00DB3E23">
        <w:rPr>
          <w:rFonts w:cs="Arial"/>
        </w:rPr>
        <w:t>Flashlight</w:t>
      </w:r>
    </w:p>
    <w:p w14:paraId="5779E833" w14:textId="7ACDC577" w:rsidR="001128EC" w:rsidRPr="00DB3E23" w:rsidRDefault="001128EC" w:rsidP="0096647B">
      <w:pPr>
        <w:pStyle w:val="ListParagraph"/>
        <w:numPr>
          <w:ilvl w:val="0"/>
          <w:numId w:val="27"/>
        </w:numPr>
        <w:spacing w:after="0" w:line="240" w:lineRule="auto"/>
        <w:rPr>
          <w:rFonts w:cs="Arial"/>
        </w:rPr>
      </w:pPr>
      <w:r>
        <w:rPr>
          <w:rFonts w:cs="Arial"/>
        </w:rPr>
        <w:t>Lab scale or balance capable of 0.1g resolution</w:t>
      </w:r>
    </w:p>
    <w:p w14:paraId="11EB2D60" w14:textId="77777777" w:rsidR="0096647B" w:rsidRPr="00DB3E23" w:rsidRDefault="0096647B" w:rsidP="00F53955">
      <w:pPr>
        <w:spacing w:after="0" w:line="240" w:lineRule="auto"/>
        <w:rPr>
          <w:rFonts w:cs="Arial"/>
        </w:rPr>
      </w:pPr>
    </w:p>
    <w:p w14:paraId="06386F34" w14:textId="77777777" w:rsidR="00500E16" w:rsidRPr="00584C8D" w:rsidRDefault="00500E16" w:rsidP="0096647B">
      <w:pPr>
        <w:spacing w:after="0"/>
        <w:rPr>
          <w:rFonts w:cs="Arial"/>
          <w:color w:val="002060"/>
          <w:sz w:val="28"/>
          <w:u w:val="single"/>
        </w:rPr>
      </w:pPr>
      <w:r w:rsidRPr="00584C8D">
        <w:rPr>
          <w:rFonts w:cs="Arial"/>
          <w:color w:val="002060"/>
          <w:sz w:val="24"/>
          <w:u w:val="single"/>
        </w:rPr>
        <w:t>Safety</w:t>
      </w:r>
      <w:r w:rsidR="001B7072" w:rsidRPr="00584C8D">
        <w:rPr>
          <w:rFonts w:cs="Arial"/>
          <w:color w:val="002060"/>
          <w:sz w:val="28"/>
          <w:u w:val="single"/>
        </w:rPr>
        <w:t xml:space="preserve">  </w:t>
      </w:r>
    </w:p>
    <w:p w14:paraId="3E0EE1A0" w14:textId="77777777" w:rsidR="00500E16" w:rsidRPr="00500E16" w:rsidRDefault="00500E16" w:rsidP="0096647B">
      <w:pPr>
        <w:spacing w:after="0"/>
        <w:rPr>
          <w:rFonts w:cs="Arial"/>
          <w:sz w:val="6"/>
        </w:rPr>
      </w:pPr>
    </w:p>
    <w:p w14:paraId="5BF298C1" w14:textId="3BEAAA7D" w:rsidR="001B7072" w:rsidRPr="005C363B" w:rsidRDefault="001B7072" w:rsidP="00500E16">
      <w:pPr>
        <w:spacing w:after="0"/>
        <w:rPr>
          <w:rFonts w:cs="Arial"/>
        </w:rPr>
      </w:pPr>
      <w:r w:rsidRPr="005C363B">
        <w:rPr>
          <w:rFonts w:cs="Arial"/>
        </w:rPr>
        <w:t>Aerogel is very drying to the s</w:t>
      </w:r>
      <w:r w:rsidR="005C363B" w:rsidRPr="005C363B">
        <w:rPr>
          <w:rFonts w:cs="Arial"/>
        </w:rPr>
        <w:t xml:space="preserve">kin and should not be handled without gloves. </w:t>
      </w:r>
      <w:r w:rsidRPr="005C363B">
        <w:rPr>
          <w:rFonts w:cs="Arial"/>
        </w:rPr>
        <w:t>The aerogel blanket should be kept in a sealed plastic bag and not opened at a</w:t>
      </w:r>
      <w:r w:rsidR="005C363B" w:rsidRPr="005C363B">
        <w:rPr>
          <w:rFonts w:cs="Arial"/>
        </w:rPr>
        <w:t xml:space="preserve">ny time during the experiment. </w:t>
      </w:r>
      <w:r w:rsidRPr="005C363B">
        <w:rPr>
          <w:rFonts w:cs="Arial"/>
        </w:rPr>
        <w:t xml:space="preserve">The vials with aerogel should not be opened. </w:t>
      </w:r>
    </w:p>
    <w:p w14:paraId="04DB17F5" w14:textId="77777777" w:rsidR="001B7072" w:rsidRPr="00DB3E23" w:rsidRDefault="001B7072" w:rsidP="0096647B">
      <w:pPr>
        <w:spacing w:after="0"/>
        <w:rPr>
          <w:rFonts w:cs="Arial"/>
          <w:b/>
          <w:sz w:val="32"/>
        </w:rPr>
      </w:pPr>
    </w:p>
    <w:p w14:paraId="3EB34EC4" w14:textId="77777777" w:rsidR="003E4332" w:rsidRPr="00584C8D" w:rsidRDefault="003E4332" w:rsidP="003E4332">
      <w:pPr>
        <w:spacing w:after="0"/>
        <w:rPr>
          <w:rFonts w:cs="Arial"/>
          <w:color w:val="002060"/>
          <w:sz w:val="24"/>
          <w:u w:val="single"/>
        </w:rPr>
      </w:pPr>
      <w:r w:rsidRPr="00584C8D">
        <w:rPr>
          <w:rFonts w:cs="Arial"/>
          <w:color w:val="002060"/>
          <w:sz w:val="24"/>
          <w:u w:val="single"/>
        </w:rPr>
        <w:t>Procedure</w:t>
      </w:r>
    </w:p>
    <w:p w14:paraId="6682B91A" w14:textId="77777777" w:rsidR="001128EC" w:rsidRPr="005835F8" w:rsidRDefault="001128EC" w:rsidP="003E4332">
      <w:pPr>
        <w:spacing w:after="0"/>
        <w:rPr>
          <w:rFonts w:cs="Arial"/>
          <w:b/>
        </w:rPr>
      </w:pPr>
    </w:p>
    <w:p w14:paraId="7C815EF2" w14:textId="131B8070" w:rsidR="005C363B" w:rsidRDefault="001B5D03" w:rsidP="005C363B">
      <w:pPr>
        <w:spacing w:after="0"/>
        <w:rPr>
          <w:rFonts w:cs="Arial"/>
          <w:i/>
        </w:rPr>
      </w:pPr>
      <w:r w:rsidRPr="005C363B">
        <w:rPr>
          <w:rFonts w:cs="Arial"/>
          <w:i/>
        </w:rPr>
        <w:t>Part 1</w:t>
      </w:r>
      <w:r w:rsidR="003E4332">
        <w:rPr>
          <w:rFonts w:cs="Arial"/>
          <w:i/>
        </w:rPr>
        <w:t>:</w:t>
      </w:r>
      <w:r w:rsidRPr="005C363B">
        <w:rPr>
          <w:rFonts w:cs="Arial"/>
          <w:i/>
        </w:rPr>
        <w:t xml:space="preserve"> </w:t>
      </w:r>
      <w:r w:rsidR="001128EC">
        <w:rPr>
          <w:rFonts w:cs="Arial"/>
          <w:i/>
        </w:rPr>
        <w:t>Density and Thermal Insulation</w:t>
      </w:r>
    </w:p>
    <w:p w14:paraId="2ECBFD48" w14:textId="77777777" w:rsidR="001128EC" w:rsidRDefault="001128EC" w:rsidP="00E02C04">
      <w:pPr>
        <w:pStyle w:val="ListParagraph"/>
        <w:numPr>
          <w:ilvl w:val="0"/>
          <w:numId w:val="31"/>
        </w:numPr>
        <w:spacing w:after="0"/>
        <w:ind w:left="900"/>
        <w:rPr>
          <w:rFonts w:cs="Arial"/>
        </w:rPr>
      </w:pPr>
      <w:r>
        <w:rPr>
          <w:rFonts w:cs="Arial"/>
        </w:rPr>
        <w:t xml:space="preserve">Select a </w:t>
      </w:r>
      <w:r w:rsidRPr="005C363B">
        <w:rPr>
          <w:rFonts w:cs="Arial"/>
        </w:rPr>
        <w:t>squar</w:t>
      </w:r>
      <w:r>
        <w:rPr>
          <w:rFonts w:cs="Arial"/>
        </w:rPr>
        <w:t xml:space="preserve">e of aerogel insulating blanket inside a sealed plastic bag. </w:t>
      </w:r>
    </w:p>
    <w:p w14:paraId="1222C727" w14:textId="02F91DBE" w:rsidR="001128EC" w:rsidRDefault="001128EC" w:rsidP="00E02C04">
      <w:pPr>
        <w:pStyle w:val="ListParagraph"/>
        <w:numPr>
          <w:ilvl w:val="0"/>
          <w:numId w:val="31"/>
        </w:numPr>
        <w:spacing w:after="0"/>
        <w:ind w:left="900"/>
        <w:rPr>
          <w:rFonts w:cs="Arial"/>
        </w:rPr>
      </w:pPr>
      <w:r>
        <w:rPr>
          <w:rFonts w:cs="Arial"/>
        </w:rPr>
        <w:t>Weigh this piece using a lab scale. Record the weight in the table below.</w:t>
      </w:r>
    </w:p>
    <w:p w14:paraId="66322EFD" w14:textId="5B3EF121" w:rsidR="001128EC" w:rsidRDefault="001128EC" w:rsidP="00E02C04">
      <w:pPr>
        <w:pStyle w:val="ListParagraph"/>
        <w:numPr>
          <w:ilvl w:val="0"/>
          <w:numId w:val="31"/>
        </w:numPr>
        <w:spacing w:after="0"/>
        <w:ind w:left="900"/>
        <w:rPr>
          <w:rFonts w:cs="Arial"/>
        </w:rPr>
      </w:pPr>
      <w:r>
        <w:rPr>
          <w:rFonts w:cs="Arial"/>
        </w:rPr>
        <w:t xml:space="preserve">Select a similar sized square of one of the other materials. </w:t>
      </w:r>
    </w:p>
    <w:p w14:paraId="7CDF2A15" w14:textId="77777777" w:rsidR="001128EC" w:rsidRDefault="001128EC" w:rsidP="00E02C04">
      <w:pPr>
        <w:pStyle w:val="ListParagraph"/>
        <w:numPr>
          <w:ilvl w:val="0"/>
          <w:numId w:val="31"/>
        </w:numPr>
        <w:spacing w:after="0"/>
        <w:ind w:left="900"/>
        <w:rPr>
          <w:rFonts w:cs="Arial"/>
        </w:rPr>
      </w:pPr>
      <w:r>
        <w:rPr>
          <w:rFonts w:cs="Arial"/>
        </w:rPr>
        <w:t>Weigh this piece using a lab scale. Record the weight in the table below.</w:t>
      </w:r>
    </w:p>
    <w:p w14:paraId="3080E43C" w14:textId="20B0AC00" w:rsidR="005C363B" w:rsidRPr="005C363B" w:rsidRDefault="005C363B" w:rsidP="00E02C04">
      <w:pPr>
        <w:pStyle w:val="ListParagraph"/>
        <w:numPr>
          <w:ilvl w:val="0"/>
          <w:numId w:val="31"/>
        </w:numPr>
        <w:spacing w:after="0"/>
        <w:ind w:left="900"/>
        <w:rPr>
          <w:rFonts w:cs="Arial"/>
        </w:rPr>
      </w:pPr>
      <w:r w:rsidRPr="005C363B">
        <w:rPr>
          <w:rFonts w:cs="Arial"/>
        </w:rPr>
        <w:t>P</w:t>
      </w:r>
      <w:r w:rsidR="0096647B" w:rsidRPr="005C363B">
        <w:rPr>
          <w:rFonts w:cs="Arial"/>
        </w:rPr>
        <w:t xml:space="preserve">lace </w:t>
      </w:r>
      <w:r w:rsidR="001128EC">
        <w:rPr>
          <w:rFonts w:cs="Arial"/>
        </w:rPr>
        <w:t xml:space="preserve">the </w:t>
      </w:r>
      <w:r w:rsidR="0096647B" w:rsidRPr="005C363B">
        <w:rPr>
          <w:rFonts w:cs="Arial"/>
        </w:rPr>
        <w:t xml:space="preserve">square of aerogel insulating blanket </w:t>
      </w:r>
      <w:r>
        <w:rPr>
          <w:rFonts w:cs="Arial"/>
        </w:rPr>
        <w:t xml:space="preserve">(left inside the sealed plastic bag) </w:t>
      </w:r>
      <w:r w:rsidR="0096647B" w:rsidRPr="005C363B">
        <w:rPr>
          <w:rFonts w:cs="Arial"/>
        </w:rPr>
        <w:t>on one hand</w:t>
      </w:r>
      <w:r>
        <w:rPr>
          <w:rFonts w:cs="Arial"/>
        </w:rPr>
        <w:t>.</w:t>
      </w:r>
      <w:r w:rsidR="0096647B" w:rsidRPr="005C363B">
        <w:rPr>
          <w:rFonts w:cs="Arial"/>
        </w:rPr>
        <w:t xml:space="preserve"> </w:t>
      </w:r>
    </w:p>
    <w:p w14:paraId="485B20EC" w14:textId="77777777" w:rsidR="005C363B" w:rsidRPr="005C363B" w:rsidRDefault="005C363B" w:rsidP="00E02C04">
      <w:pPr>
        <w:pStyle w:val="ListParagraph"/>
        <w:numPr>
          <w:ilvl w:val="0"/>
          <w:numId w:val="31"/>
        </w:numPr>
        <w:spacing w:after="0"/>
        <w:ind w:left="900"/>
        <w:rPr>
          <w:rFonts w:cs="Arial"/>
        </w:rPr>
      </w:pPr>
      <w:r w:rsidRPr="005C363B">
        <w:rPr>
          <w:rFonts w:cs="Arial"/>
        </w:rPr>
        <w:t xml:space="preserve">Place </w:t>
      </w:r>
      <w:r w:rsidR="0096647B" w:rsidRPr="005C363B">
        <w:rPr>
          <w:rFonts w:cs="Arial"/>
        </w:rPr>
        <w:t xml:space="preserve">one of the other materials on the other hand.  </w:t>
      </w:r>
    </w:p>
    <w:p w14:paraId="7A65EC94" w14:textId="5E322B36" w:rsidR="005C363B" w:rsidRPr="00E02C04" w:rsidRDefault="00E02C04" w:rsidP="00E02C04">
      <w:pPr>
        <w:pStyle w:val="ListParagraph"/>
        <w:numPr>
          <w:ilvl w:val="0"/>
          <w:numId w:val="31"/>
        </w:numPr>
        <w:spacing w:after="0" w:line="240" w:lineRule="auto"/>
        <w:ind w:left="900"/>
        <w:rPr>
          <w:rFonts w:cs="Arial"/>
        </w:rPr>
      </w:pPr>
      <w:r w:rsidRPr="00E02C04">
        <w:rPr>
          <w:rFonts w:cs="Arial"/>
        </w:rPr>
        <w:t>Place an ice pack on each hand</w:t>
      </w:r>
      <w:r>
        <w:rPr>
          <w:rFonts w:cs="Arial"/>
        </w:rPr>
        <w:t xml:space="preserve"> an</w:t>
      </w:r>
      <w:r w:rsidRPr="00E02C04">
        <w:rPr>
          <w:rFonts w:cs="Arial"/>
        </w:rPr>
        <w:t>d</w:t>
      </w:r>
      <w:r>
        <w:rPr>
          <w:rFonts w:cs="Arial"/>
        </w:rPr>
        <w:t xml:space="preserve"> w</w:t>
      </w:r>
      <w:r w:rsidR="0096647B" w:rsidRPr="00E02C04">
        <w:rPr>
          <w:rFonts w:cs="Arial"/>
        </w:rPr>
        <w:t>ait a few minutes</w:t>
      </w:r>
      <w:r w:rsidR="005C363B" w:rsidRPr="00E02C04">
        <w:rPr>
          <w:rFonts w:cs="Arial"/>
        </w:rPr>
        <w:t>.</w:t>
      </w:r>
    </w:p>
    <w:p w14:paraId="0F4AD160" w14:textId="694A7AD6" w:rsidR="005C363B" w:rsidRPr="00E02C04" w:rsidRDefault="005C363B" w:rsidP="00E02C04">
      <w:pPr>
        <w:pStyle w:val="ListParagraph"/>
        <w:numPr>
          <w:ilvl w:val="0"/>
          <w:numId w:val="31"/>
        </w:numPr>
        <w:spacing w:after="0" w:line="240" w:lineRule="auto"/>
        <w:ind w:left="900"/>
        <w:rPr>
          <w:rFonts w:cs="Arial"/>
        </w:rPr>
      </w:pPr>
      <w:r w:rsidRPr="00E02C04">
        <w:rPr>
          <w:rFonts w:cs="Arial"/>
        </w:rPr>
        <w:t>Which hand feels colder? Wh</w:t>
      </w:r>
      <w:r w:rsidR="0096647B" w:rsidRPr="00E02C04">
        <w:rPr>
          <w:rFonts w:cs="Arial"/>
        </w:rPr>
        <w:t>ich material h</w:t>
      </w:r>
      <w:r w:rsidRPr="00E02C04">
        <w:rPr>
          <w:rFonts w:cs="Arial"/>
        </w:rPr>
        <w:t>as better insulating properties?</w:t>
      </w:r>
      <w:r w:rsidR="00E02C04" w:rsidRPr="00E02C04">
        <w:rPr>
          <w:rFonts w:cs="Arial"/>
        </w:rPr>
        <w:t xml:space="preserve"> </w:t>
      </w:r>
      <w:r w:rsidRPr="00E02C04">
        <w:rPr>
          <w:rFonts w:cs="Arial"/>
        </w:rPr>
        <w:t>Mark results in the table below.</w:t>
      </w:r>
    </w:p>
    <w:p w14:paraId="610CF06E" w14:textId="69575DF3" w:rsidR="0096647B" w:rsidRPr="005C363B" w:rsidRDefault="0096647B" w:rsidP="00E02C04">
      <w:pPr>
        <w:pStyle w:val="ListParagraph"/>
        <w:numPr>
          <w:ilvl w:val="0"/>
          <w:numId w:val="31"/>
        </w:numPr>
        <w:spacing w:after="0" w:line="240" w:lineRule="auto"/>
        <w:ind w:left="900"/>
        <w:rPr>
          <w:rFonts w:cs="Arial"/>
        </w:rPr>
      </w:pPr>
      <w:r w:rsidRPr="005C363B">
        <w:rPr>
          <w:rFonts w:cs="Arial"/>
        </w:rPr>
        <w:t xml:space="preserve">Repeat </w:t>
      </w:r>
      <w:r w:rsidR="00E02C04">
        <w:rPr>
          <w:rFonts w:cs="Arial"/>
        </w:rPr>
        <w:t xml:space="preserve">steps 3-8 </w:t>
      </w:r>
      <w:r w:rsidRPr="005C363B">
        <w:rPr>
          <w:rFonts w:cs="Arial"/>
        </w:rPr>
        <w:t>with other materials.</w:t>
      </w:r>
    </w:p>
    <w:p w14:paraId="633F5DC8" w14:textId="77777777" w:rsidR="00C175C8" w:rsidRPr="00DB3E23" w:rsidRDefault="00C175C8" w:rsidP="00F53955">
      <w:pPr>
        <w:spacing w:after="0"/>
        <w:rPr>
          <w:rFonts w:cs="Arial"/>
          <w:b/>
          <w:sz w:val="32"/>
        </w:rPr>
      </w:pPr>
    </w:p>
    <w:p w14:paraId="33F31652" w14:textId="03F9C421" w:rsidR="001128EC" w:rsidRPr="00584C8D" w:rsidRDefault="0096647B" w:rsidP="002238DB">
      <w:pPr>
        <w:numPr>
          <w:ins w:id="1" w:author="Unknown"/>
        </w:numPr>
        <w:spacing w:after="0"/>
        <w:rPr>
          <w:rFonts w:cs="Arial"/>
          <w:color w:val="002060"/>
          <w:sz w:val="24"/>
          <w:u w:val="single"/>
        </w:rPr>
      </w:pPr>
      <w:r w:rsidRPr="00584C8D">
        <w:rPr>
          <w:rFonts w:cs="Arial"/>
          <w:color w:val="002060"/>
          <w:sz w:val="24"/>
          <w:u w:val="single"/>
        </w:rPr>
        <w:lastRenderedPageBreak/>
        <w:t>Data</w:t>
      </w:r>
    </w:p>
    <w:tbl>
      <w:tblPr>
        <w:tblStyle w:val="TableGrid"/>
        <w:tblW w:w="8838" w:type="dxa"/>
        <w:tblLayout w:type="fixed"/>
        <w:tblLook w:val="00A0" w:firstRow="1" w:lastRow="0" w:firstColumn="1" w:lastColumn="0" w:noHBand="0" w:noVBand="0"/>
      </w:tblPr>
      <w:tblGrid>
        <w:gridCol w:w="1733"/>
        <w:gridCol w:w="715"/>
        <w:gridCol w:w="1165"/>
        <w:gridCol w:w="720"/>
        <w:gridCol w:w="1615"/>
        <w:gridCol w:w="730"/>
        <w:gridCol w:w="1440"/>
        <w:gridCol w:w="720"/>
      </w:tblGrid>
      <w:tr w:rsidR="002238DB" w:rsidRPr="00DB3E23" w14:paraId="1B029036" w14:textId="272FF772" w:rsidTr="00C16C0F">
        <w:tc>
          <w:tcPr>
            <w:tcW w:w="4333" w:type="dxa"/>
            <w:gridSpan w:val="4"/>
          </w:tcPr>
          <w:p w14:paraId="55939D33" w14:textId="5D619764" w:rsidR="002238DB" w:rsidRPr="00DB3E23" w:rsidRDefault="002238DB" w:rsidP="001128EC">
            <w:pPr>
              <w:jc w:val="center"/>
              <w:rPr>
                <w:rFonts w:cs="Arial"/>
                <w:sz w:val="20"/>
              </w:rPr>
            </w:pPr>
            <w:r>
              <w:rPr>
                <w:rFonts w:cs="Arial"/>
                <w:sz w:val="20"/>
              </w:rPr>
              <w:t>Record the mass of each material, in grams</w:t>
            </w:r>
          </w:p>
        </w:tc>
        <w:tc>
          <w:tcPr>
            <w:tcW w:w="4505" w:type="dxa"/>
            <w:gridSpan w:val="4"/>
          </w:tcPr>
          <w:p w14:paraId="236D1CD5" w14:textId="77777777" w:rsidR="002238DB" w:rsidRPr="00DB3E23" w:rsidRDefault="002238DB" w:rsidP="002238DB">
            <w:pPr>
              <w:jc w:val="center"/>
              <w:rPr>
                <w:rFonts w:cs="Arial"/>
                <w:sz w:val="20"/>
              </w:rPr>
            </w:pPr>
            <w:r w:rsidRPr="00DB3E23">
              <w:rPr>
                <w:rFonts w:cs="Arial"/>
                <w:sz w:val="20"/>
              </w:rPr>
              <w:t>Which is the better insulator?</w:t>
            </w:r>
          </w:p>
          <w:p w14:paraId="76349532" w14:textId="2BF7D2E0" w:rsidR="002238DB" w:rsidRPr="00DB3E23" w:rsidRDefault="002238DB" w:rsidP="002238DB">
            <w:pPr>
              <w:jc w:val="center"/>
              <w:rPr>
                <w:rFonts w:cs="Arial"/>
                <w:sz w:val="20"/>
              </w:rPr>
            </w:pPr>
            <w:r w:rsidRPr="00DB3E23">
              <w:rPr>
                <w:rFonts w:cs="Arial"/>
                <w:sz w:val="20"/>
              </w:rPr>
              <w:t>Check the box of the better insulator.</w:t>
            </w:r>
          </w:p>
        </w:tc>
      </w:tr>
      <w:tr w:rsidR="002238DB" w:rsidRPr="00DB3E23" w14:paraId="547532A6" w14:textId="5A4C95A0" w:rsidTr="002238DB">
        <w:tc>
          <w:tcPr>
            <w:tcW w:w="1733" w:type="dxa"/>
          </w:tcPr>
          <w:p w14:paraId="4C63238F" w14:textId="77777777" w:rsidR="002238DB" w:rsidRPr="00DB3E23" w:rsidRDefault="002238DB" w:rsidP="001128EC">
            <w:pPr>
              <w:rPr>
                <w:rFonts w:cs="Arial"/>
                <w:sz w:val="20"/>
              </w:rPr>
            </w:pPr>
            <w:r w:rsidRPr="00DB3E23">
              <w:rPr>
                <w:rFonts w:cs="Arial"/>
                <w:sz w:val="20"/>
              </w:rPr>
              <w:t>Aerogel blanket</w:t>
            </w:r>
          </w:p>
          <w:p w14:paraId="12580AC8" w14:textId="77777777" w:rsidR="002238DB" w:rsidRPr="00DB3E23" w:rsidRDefault="002238DB" w:rsidP="001128EC">
            <w:pPr>
              <w:rPr>
                <w:rFonts w:cs="Arial"/>
                <w:sz w:val="20"/>
              </w:rPr>
            </w:pPr>
          </w:p>
        </w:tc>
        <w:tc>
          <w:tcPr>
            <w:tcW w:w="715" w:type="dxa"/>
          </w:tcPr>
          <w:p w14:paraId="56A2485D" w14:textId="77777777" w:rsidR="002238DB" w:rsidRPr="00DB3E23" w:rsidRDefault="002238DB" w:rsidP="001128EC">
            <w:pPr>
              <w:rPr>
                <w:rFonts w:cs="Arial"/>
                <w:sz w:val="20"/>
              </w:rPr>
            </w:pPr>
          </w:p>
        </w:tc>
        <w:tc>
          <w:tcPr>
            <w:tcW w:w="1165" w:type="dxa"/>
          </w:tcPr>
          <w:p w14:paraId="2ABEE9FC" w14:textId="77777777" w:rsidR="002238DB" w:rsidRPr="00DB3E23" w:rsidRDefault="002238DB" w:rsidP="001128EC">
            <w:pPr>
              <w:rPr>
                <w:rFonts w:cs="Arial"/>
                <w:sz w:val="20"/>
              </w:rPr>
            </w:pPr>
            <w:r w:rsidRPr="00DB3E23">
              <w:rPr>
                <w:rFonts w:cs="Arial"/>
                <w:sz w:val="20"/>
              </w:rPr>
              <w:t>Felt</w:t>
            </w:r>
          </w:p>
        </w:tc>
        <w:tc>
          <w:tcPr>
            <w:tcW w:w="720" w:type="dxa"/>
          </w:tcPr>
          <w:p w14:paraId="792325FC" w14:textId="77777777" w:rsidR="002238DB" w:rsidRPr="00DB3E23" w:rsidRDefault="002238DB" w:rsidP="001128EC">
            <w:pPr>
              <w:rPr>
                <w:rFonts w:cs="Arial"/>
                <w:sz w:val="20"/>
              </w:rPr>
            </w:pPr>
          </w:p>
        </w:tc>
        <w:tc>
          <w:tcPr>
            <w:tcW w:w="1615" w:type="dxa"/>
          </w:tcPr>
          <w:p w14:paraId="47A8FA60" w14:textId="77777777" w:rsidR="002238DB" w:rsidRPr="00DB3E23" w:rsidRDefault="002238DB" w:rsidP="001128EC">
            <w:pPr>
              <w:rPr>
                <w:rFonts w:cs="Arial"/>
                <w:sz w:val="20"/>
              </w:rPr>
            </w:pPr>
            <w:r w:rsidRPr="00DB3E23">
              <w:rPr>
                <w:rFonts w:cs="Arial"/>
                <w:sz w:val="20"/>
              </w:rPr>
              <w:t>Aerogel blanket</w:t>
            </w:r>
          </w:p>
          <w:p w14:paraId="28D35870" w14:textId="77777777" w:rsidR="002238DB" w:rsidRPr="00DB3E23" w:rsidRDefault="002238DB" w:rsidP="001128EC">
            <w:pPr>
              <w:rPr>
                <w:rFonts w:cs="Arial"/>
                <w:sz w:val="20"/>
              </w:rPr>
            </w:pPr>
          </w:p>
        </w:tc>
        <w:tc>
          <w:tcPr>
            <w:tcW w:w="730" w:type="dxa"/>
          </w:tcPr>
          <w:p w14:paraId="29A0C8B8" w14:textId="7D6F105A" w:rsidR="002238DB" w:rsidRPr="00DB3E23" w:rsidRDefault="002238DB" w:rsidP="001128EC">
            <w:pPr>
              <w:rPr>
                <w:rFonts w:cs="Arial"/>
                <w:sz w:val="20"/>
              </w:rPr>
            </w:pPr>
          </w:p>
        </w:tc>
        <w:tc>
          <w:tcPr>
            <w:tcW w:w="1440" w:type="dxa"/>
          </w:tcPr>
          <w:p w14:paraId="2DC8207C" w14:textId="2503305A" w:rsidR="002238DB" w:rsidRPr="00DB3E23" w:rsidRDefault="002238DB" w:rsidP="001128EC">
            <w:pPr>
              <w:rPr>
                <w:rFonts w:cs="Arial"/>
                <w:sz w:val="20"/>
              </w:rPr>
            </w:pPr>
            <w:r w:rsidRPr="00DB3E23">
              <w:rPr>
                <w:rFonts w:cs="Arial"/>
                <w:sz w:val="20"/>
              </w:rPr>
              <w:t>Felt</w:t>
            </w:r>
          </w:p>
        </w:tc>
        <w:tc>
          <w:tcPr>
            <w:tcW w:w="720" w:type="dxa"/>
          </w:tcPr>
          <w:p w14:paraId="4714FBB5" w14:textId="77777777" w:rsidR="002238DB" w:rsidRPr="00DB3E23" w:rsidRDefault="002238DB" w:rsidP="001128EC">
            <w:pPr>
              <w:rPr>
                <w:rFonts w:cs="Arial"/>
                <w:sz w:val="20"/>
              </w:rPr>
            </w:pPr>
          </w:p>
        </w:tc>
      </w:tr>
      <w:tr w:rsidR="002238DB" w:rsidRPr="00DB3E23" w14:paraId="60026DA7" w14:textId="0B092DC4" w:rsidTr="002238DB">
        <w:tc>
          <w:tcPr>
            <w:tcW w:w="1733" w:type="dxa"/>
          </w:tcPr>
          <w:p w14:paraId="2F24FF1F" w14:textId="77777777" w:rsidR="002238DB" w:rsidRPr="00DB3E23" w:rsidRDefault="002238DB" w:rsidP="001128EC">
            <w:pPr>
              <w:rPr>
                <w:rFonts w:cs="Arial"/>
                <w:sz w:val="20"/>
              </w:rPr>
            </w:pPr>
            <w:r w:rsidRPr="00DB3E23">
              <w:rPr>
                <w:rFonts w:cs="Arial"/>
                <w:sz w:val="20"/>
              </w:rPr>
              <w:t>Aerogel blanket</w:t>
            </w:r>
          </w:p>
          <w:p w14:paraId="395C028F" w14:textId="77777777" w:rsidR="002238DB" w:rsidRPr="00DB3E23" w:rsidRDefault="002238DB" w:rsidP="001128EC">
            <w:pPr>
              <w:rPr>
                <w:rFonts w:cs="Arial"/>
                <w:sz w:val="20"/>
              </w:rPr>
            </w:pPr>
          </w:p>
        </w:tc>
        <w:tc>
          <w:tcPr>
            <w:tcW w:w="715" w:type="dxa"/>
          </w:tcPr>
          <w:p w14:paraId="19DAE791" w14:textId="77777777" w:rsidR="002238DB" w:rsidRPr="00DB3E23" w:rsidRDefault="002238DB" w:rsidP="001128EC">
            <w:pPr>
              <w:rPr>
                <w:rFonts w:cs="Arial"/>
                <w:sz w:val="20"/>
              </w:rPr>
            </w:pPr>
          </w:p>
        </w:tc>
        <w:tc>
          <w:tcPr>
            <w:tcW w:w="1165" w:type="dxa"/>
          </w:tcPr>
          <w:p w14:paraId="7DF26151" w14:textId="77777777" w:rsidR="002238DB" w:rsidRPr="00DB3E23" w:rsidRDefault="002238DB" w:rsidP="001128EC">
            <w:pPr>
              <w:rPr>
                <w:rFonts w:cs="Arial"/>
                <w:sz w:val="20"/>
              </w:rPr>
            </w:pPr>
            <w:r w:rsidRPr="00DB3E23">
              <w:rPr>
                <w:rFonts w:cs="Arial"/>
                <w:sz w:val="20"/>
              </w:rPr>
              <w:t xml:space="preserve">Cotton </w:t>
            </w:r>
          </w:p>
        </w:tc>
        <w:tc>
          <w:tcPr>
            <w:tcW w:w="720" w:type="dxa"/>
          </w:tcPr>
          <w:p w14:paraId="568C50BE" w14:textId="77777777" w:rsidR="002238DB" w:rsidRPr="00DB3E23" w:rsidRDefault="002238DB" w:rsidP="001128EC">
            <w:pPr>
              <w:rPr>
                <w:rFonts w:cs="Arial"/>
                <w:sz w:val="20"/>
              </w:rPr>
            </w:pPr>
          </w:p>
        </w:tc>
        <w:tc>
          <w:tcPr>
            <w:tcW w:w="1615" w:type="dxa"/>
          </w:tcPr>
          <w:p w14:paraId="389A1B9A" w14:textId="77777777" w:rsidR="002238DB" w:rsidRPr="00DB3E23" w:rsidRDefault="002238DB" w:rsidP="001128EC">
            <w:pPr>
              <w:rPr>
                <w:rFonts w:cs="Arial"/>
                <w:sz w:val="20"/>
              </w:rPr>
            </w:pPr>
            <w:r w:rsidRPr="00DB3E23">
              <w:rPr>
                <w:rFonts w:cs="Arial"/>
                <w:sz w:val="20"/>
              </w:rPr>
              <w:t>Aerogel blanket</w:t>
            </w:r>
          </w:p>
          <w:p w14:paraId="177A4E7F" w14:textId="77777777" w:rsidR="002238DB" w:rsidRPr="00DB3E23" w:rsidRDefault="002238DB" w:rsidP="001128EC">
            <w:pPr>
              <w:rPr>
                <w:rFonts w:cs="Arial"/>
                <w:sz w:val="20"/>
              </w:rPr>
            </w:pPr>
          </w:p>
        </w:tc>
        <w:tc>
          <w:tcPr>
            <w:tcW w:w="730" w:type="dxa"/>
          </w:tcPr>
          <w:p w14:paraId="0F2024A9" w14:textId="4EF49162" w:rsidR="002238DB" w:rsidRPr="00DB3E23" w:rsidRDefault="002238DB" w:rsidP="001128EC">
            <w:pPr>
              <w:rPr>
                <w:rFonts w:cs="Arial"/>
                <w:sz w:val="20"/>
              </w:rPr>
            </w:pPr>
          </w:p>
        </w:tc>
        <w:tc>
          <w:tcPr>
            <w:tcW w:w="1440" w:type="dxa"/>
          </w:tcPr>
          <w:p w14:paraId="2DC3B946" w14:textId="0662BB13" w:rsidR="002238DB" w:rsidRPr="00DB3E23" w:rsidRDefault="002238DB" w:rsidP="001128EC">
            <w:pPr>
              <w:rPr>
                <w:rFonts w:cs="Arial"/>
                <w:sz w:val="20"/>
              </w:rPr>
            </w:pPr>
            <w:r w:rsidRPr="00DB3E23">
              <w:rPr>
                <w:rFonts w:cs="Arial"/>
                <w:sz w:val="20"/>
              </w:rPr>
              <w:t xml:space="preserve">Cotton </w:t>
            </w:r>
          </w:p>
        </w:tc>
        <w:tc>
          <w:tcPr>
            <w:tcW w:w="720" w:type="dxa"/>
          </w:tcPr>
          <w:p w14:paraId="7A2D77F7" w14:textId="77777777" w:rsidR="002238DB" w:rsidRPr="00DB3E23" w:rsidRDefault="002238DB" w:rsidP="001128EC">
            <w:pPr>
              <w:rPr>
                <w:rFonts w:cs="Arial"/>
                <w:sz w:val="20"/>
              </w:rPr>
            </w:pPr>
          </w:p>
        </w:tc>
      </w:tr>
      <w:tr w:rsidR="002238DB" w:rsidRPr="00DB3E23" w14:paraId="30DF5612" w14:textId="3D602EAD" w:rsidTr="002238DB">
        <w:tc>
          <w:tcPr>
            <w:tcW w:w="1733" w:type="dxa"/>
          </w:tcPr>
          <w:p w14:paraId="58357755" w14:textId="77777777" w:rsidR="002238DB" w:rsidRPr="00DB3E23" w:rsidRDefault="002238DB" w:rsidP="001128EC">
            <w:pPr>
              <w:rPr>
                <w:rFonts w:cs="Arial"/>
                <w:sz w:val="20"/>
              </w:rPr>
            </w:pPr>
            <w:r w:rsidRPr="00DB3E23">
              <w:rPr>
                <w:rFonts w:cs="Arial"/>
                <w:sz w:val="20"/>
              </w:rPr>
              <w:t>Aerogel blanket</w:t>
            </w:r>
          </w:p>
          <w:p w14:paraId="162FE5A7" w14:textId="77777777" w:rsidR="002238DB" w:rsidRPr="00DB3E23" w:rsidRDefault="002238DB" w:rsidP="001128EC">
            <w:pPr>
              <w:rPr>
                <w:rFonts w:cs="Arial"/>
                <w:sz w:val="20"/>
              </w:rPr>
            </w:pPr>
          </w:p>
        </w:tc>
        <w:tc>
          <w:tcPr>
            <w:tcW w:w="715" w:type="dxa"/>
          </w:tcPr>
          <w:p w14:paraId="4689EF1D" w14:textId="77777777" w:rsidR="002238DB" w:rsidRPr="00DB3E23" w:rsidRDefault="002238DB" w:rsidP="001128EC">
            <w:pPr>
              <w:rPr>
                <w:rFonts w:cs="Arial"/>
                <w:sz w:val="20"/>
              </w:rPr>
            </w:pPr>
          </w:p>
        </w:tc>
        <w:tc>
          <w:tcPr>
            <w:tcW w:w="1165" w:type="dxa"/>
          </w:tcPr>
          <w:p w14:paraId="34A71543" w14:textId="77777777" w:rsidR="002238DB" w:rsidRPr="00DB3E23" w:rsidRDefault="002238DB" w:rsidP="001128EC">
            <w:pPr>
              <w:rPr>
                <w:rFonts w:cs="Arial"/>
                <w:sz w:val="20"/>
              </w:rPr>
            </w:pPr>
            <w:r w:rsidRPr="00DB3E23">
              <w:rPr>
                <w:rFonts w:cs="Arial"/>
                <w:sz w:val="20"/>
              </w:rPr>
              <w:t>Plastic</w:t>
            </w:r>
          </w:p>
        </w:tc>
        <w:tc>
          <w:tcPr>
            <w:tcW w:w="720" w:type="dxa"/>
          </w:tcPr>
          <w:p w14:paraId="08E76A22" w14:textId="77777777" w:rsidR="002238DB" w:rsidRPr="00DB3E23" w:rsidRDefault="002238DB" w:rsidP="001128EC">
            <w:pPr>
              <w:rPr>
                <w:rFonts w:cs="Arial"/>
                <w:sz w:val="20"/>
              </w:rPr>
            </w:pPr>
          </w:p>
        </w:tc>
        <w:tc>
          <w:tcPr>
            <w:tcW w:w="1615" w:type="dxa"/>
          </w:tcPr>
          <w:p w14:paraId="0B21BDE9" w14:textId="77777777" w:rsidR="002238DB" w:rsidRPr="00DB3E23" w:rsidRDefault="002238DB" w:rsidP="001128EC">
            <w:pPr>
              <w:rPr>
                <w:rFonts w:cs="Arial"/>
                <w:sz w:val="20"/>
              </w:rPr>
            </w:pPr>
            <w:r w:rsidRPr="00DB3E23">
              <w:rPr>
                <w:rFonts w:cs="Arial"/>
                <w:sz w:val="20"/>
              </w:rPr>
              <w:t>Aerogel blanket</w:t>
            </w:r>
          </w:p>
          <w:p w14:paraId="18947F81" w14:textId="77777777" w:rsidR="002238DB" w:rsidRPr="00DB3E23" w:rsidRDefault="002238DB" w:rsidP="001128EC">
            <w:pPr>
              <w:rPr>
                <w:rFonts w:cs="Arial"/>
                <w:sz w:val="20"/>
              </w:rPr>
            </w:pPr>
          </w:p>
        </w:tc>
        <w:tc>
          <w:tcPr>
            <w:tcW w:w="730" w:type="dxa"/>
          </w:tcPr>
          <w:p w14:paraId="15BAF747" w14:textId="4A221535" w:rsidR="002238DB" w:rsidRPr="00DB3E23" w:rsidRDefault="002238DB" w:rsidP="001128EC">
            <w:pPr>
              <w:rPr>
                <w:rFonts w:cs="Arial"/>
                <w:sz w:val="20"/>
              </w:rPr>
            </w:pPr>
          </w:p>
        </w:tc>
        <w:tc>
          <w:tcPr>
            <w:tcW w:w="1440" w:type="dxa"/>
          </w:tcPr>
          <w:p w14:paraId="5BC06723" w14:textId="14AF7B3B" w:rsidR="002238DB" w:rsidRPr="00DB3E23" w:rsidRDefault="002238DB" w:rsidP="001128EC">
            <w:pPr>
              <w:rPr>
                <w:rFonts w:cs="Arial"/>
                <w:sz w:val="20"/>
              </w:rPr>
            </w:pPr>
            <w:r w:rsidRPr="00DB3E23">
              <w:rPr>
                <w:rFonts w:cs="Arial"/>
                <w:sz w:val="20"/>
              </w:rPr>
              <w:t>Plastic</w:t>
            </w:r>
          </w:p>
        </w:tc>
        <w:tc>
          <w:tcPr>
            <w:tcW w:w="720" w:type="dxa"/>
          </w:tcPr>
          <w:p w14:paraId="2DEB64B6" w14:textId="77777777" w:rsidR="002238DB" w:rsidRPr="00DB3E23" w:rsidRDefault="002238DB" w:rsidP="001128EC">
            <w:pPr>
              <w:rPr>
                <w:rFonts w:cs="Arial"/>
                <w:sz w:val="20"/>
              </w:rPr>
            </w:pPr>
          </w:p>
        </w:tc>
      </w:tr>
      <w:tr w:rsidR="002238DB" w:rsidRPr="00DB3E23" w14:paraId="615D6F5F" w14:textId="3A8366FF" w:rsidTr="002238DB">
        <w:tc>
          <w:tcPr>
            <w:tcW w:w="1733" w:type="dxa"/>
          </w:tcPr>
          <w:p w14:paraId="02F5C177" w14:textId="77777777" w:rsidR="002238DB" w:rsidRPr="00DB3E23" w:rsidRDefault="002238DB" w:rsidP="001128EC">
            <w:pPr>
              <w:rPr>
                <w:rFonts w:cs="Arial"/>
                <w:sz w:val="20"/>
              </w:rPr>
            </w:pPr>
            <w:r w:rsidRPr="00DB3E23">
              <w:rPr>
                <w:rFonts w:cs="Arial"/>
                <w:sz w:val="20"/>
              </w:rPr>
              <w:t>Aerogel blanket</w:t>
            </w:r>
          </w:p>
          <w:p w14:paraId="290BAC4D" w14:textId="77777777" w:rsidR="002238DB" w:rsidRPr="00DB3E23" w:rsidRDefault="002238DB" w:rsidP="001128EC">
            <w:pPr>
              <w:rPr>
                <w:rFonts w:cs="Arial"/>
                <w:sz w:val="20"/>
              </w:rPr>
            </w:pPr>
          </w:p>
        </w:tc>
        <w:tc>
          <w:tcPr>
            <w:tcW w:w="715" w:type="dxa"/>
          </w:tcPr>
          <w:p w14:paraId="3FDDD70C" w14:textId="77777777" w:rsidR="002238DB" w:rsidRPr="00DB3E23" w:rsidRDefault="002238DB" w:rsidP="001128EC">
            <w:pPr>
              <w:rPr>
                <w:rFonts w:cs="Arial"/>
                <w:sz w:val="20"/>
              </w:rPr>
            </w:pPr>
          </w:p>
        </w:tc>
        <w:tc>
          <w:tcPr>
            <w:tcW w:w="1165" w:type="dxa"/>
          </w:tcPr>
          <w:p w14:paraId="3C8FC65E" w14:textId="77777777" w:rsidR="002238DB" w:rsidRPr="00DB3E23" w:rsidRDefault="002238DB" w:rsidP="001128EC">
            <w:pPr>
              <w:rPr>
                <w:rFonts w:cs="Arial"/>
                <w:sz w:val="20"/>
              </w:rPr>
            </w:pPr>
            <w:r w:rsidRPr="00DB3E23">
              <w:rPr>
                <w:rFonts w:cs="Arial"/>
                <w:sz w:val="20"/>
              </w:rPr>
              <w:t>Fleece</w:t>
            </w:r>
          </w:p>
        </w:tc>
        <w:tc>
          <w:tcPr>
            <w:tcW w:w="720" w:type="dxa"/>
          </w:tcPr>
          <w:p w14:paraId="72B9EA46" w14:textId="77777777" w:rsidR="002238DB" w:rsidRPr="00DB3E23" w:rsidRDefault="002238DB" w:rsidP="001128EC">
            <w:pPr>
              <w:rPr>
                <w:rFonts w:cs="Arial"/>
                <w:sz w:val="20"/>
              </w:rPr>
            </w:pPr>
          </w:p>
        </w:tc>
        <w:tc>
          <w:tcPr>
            <w:tcW w:w="1615" w:type="dxa"/>
          </w:tcPr>
          <w:p w14:paraId="287F5AC1" w14:textId="77777777" w:rsidR="002238DB" w:rsidRPr="00DB3E23" w:rsidRDefault="002238DB" w:rsidP="001128EC">
            <w:pPr>
              <w:rPr>
                <w:rFonts w:cs="Arial"/>
                <w:sz w:val="20"/>
              </w:rPr>
            </w:pPr>
            <w:r w:rsidRPr="00DB3E23">
              <w:rPr>
                <w:rFonts w:cs="Arial"/>
                <w:sz w:val="20"/>
              </w:rPr>
              <w:t>Aerogel blanket</w:t>
            </w:r>
          </w:p>
          <w:p w14:paraId="65504566" w14:textId="77777777" w:rsidR="002238DB" w:rsidRPr="00DB3E23" w:rsidRDefault="002238DB" w:rsidP="001128EC">
            <w:pPr>
              <w:rPr>
                <w:rFonts w:cs="Arial"/>
                <w:sz w:val="20"/>
              </w:rPr>
            </w:pPr>
          </w:p>
        </w:tc>
        <w:tc>
          <w:tcPr>
            <w:tcW w:w="730" w:type="dxa"/>
          </w:tcPr>
          <w:p w14:paraId="4DC4AEA8" w14:textId="13EC24E6" w:rsidR="002238DB" w:rsidRPr="00DB3E23" w:rsidRDefault="002238DB" w:rsidP="001128EC">
            <w:pPr>
              <w:rPr>
                <w:rFonts w:cs="Arial"/>
                <w:sz w:val="20"/>
              </w:rPr>
            </w:pPr>
          </w:p>
        </w:tc>
        <w:tc>
          <w:tcPr>
            <w:tcW w:w="1440" w:type="dxa"/>
          </w:tcPr>
          <w:p w14:paraId="129C8B04" w14:textId="2B174A2C" w:rsidR="002238DB" w:rsidRPr="00DB3E23" w:rsidRDefault="002238DB" w:rsidP="001128EC">
            <w:pPr>
              <w:rPr>
                <w:rFonts w:cs="Arial"/>
                <w:sz w:val="20"/>
              </w:rPr>
            </w:pPr>
            <w:r w:rsidRPr="00DB3E23">
              <w:rPr>
                <w:rFonts w:cs="Arial"/>
                <w:sz w:val="20"/>
              </w:rPr>
              <w:t>Fleece</w:t>
            </w:r>
          </w:p>
        </w:tc>
        <w:tc>
          <w:tcPr>
            <w:tcW w:w="720" w:type="dxa"/>
          </w:tcPr>
          <w:p w14:paraId="5E13060C" w14:textId="77777777" w:rsidR="002238DB" w:rsidRPr="00DB3E23" w:rsidRDefault="002238DB" w:rsidP="001128EC">
            <w:pPr>
              <w:rPr>
                <w:rFonts w:cs="Arial"/>
                <w:sz w:val="20"/>
              </w:rPr>
            </w:pPr>
          </w:p>
        </w:tc>
      </w:tr>
      <w:tr w:rsidR="002238DB" w:rsidRPr="00DB3E23" w14:paraId="49DE8FB1" w14:textId="1ADBEA28" w:rsidTr="002238DB">
        <w:tc>
          <w:tcPr>
            <w:tcW w:w="1733" w:type="dxa"/>
          </w:tcPr>
          <w:p w14:paraId="588677BC" w14:textId="77777777" w:rsidR="002238DB" w:rsidRPr="00DB3E23" w:rsidRDefault="002238DB" w:rsidP="001128EC">
            <w:pPr>
              <w:rPr>
                <w:rFonts w:cs="Arial"/>
                <w:sz w:val="20"/>
              </w:rPr>
            </w:pPr>
            <w:r w:rsidRPr="00DB3E23">
              <w:rPr>
                <w:rFonts w:cs="Arial"/>
                <w:sz w:val="20"/>
              </w:rPr>
              <w:t>Aerogel blanket</w:t>
            </w:r>
          </w:p>
          <w:p w14:paraId="39AC5A8A" w14:textId="77777777" w:rsidR="002238DB" w:rsidRPr="00DB3E23" w:rsidRDefault="002238DB" w:rsidP="001128EC">
            <w:pPr>
              <w:rPr>
                <w:rFonts w:cs="Arial"/>
                <w:sz w:val="20"/>
              </w:rPr>
            </w:pPr>
          </w:p>
        </w:tc>
        <w:tc>
          <w:tcPr>
            <w:tcW w:w="715" w:type="dxa"/>
          </w:tcPr>
          <w:p w14:paraId="241A218C" w14:textId="77777777" w:rsidR="002238DB" w:rsidRPr="00DB3E23" w:rsidRDefault="002238DB" w:rsidP="001128EC">
            <w:pPr>
              <w:rPr>
                <w:rFonts w:cs="Arial"/>
                <w:sz w:val="20"/>
              </w:rPr>
            </w:pPr>
          </w:p>
        </w:tc>
        <w:tc>
          <w:tcPr>
            <w:tcW w:w="1165" w:type="dxa"/>
          </w:tcPr>
          <w:p w14:paraId="1985C14B" w14:textId="77777777" w:rsidR="002238DB" w:rsidRPr="00DB3E23" w:rsidRDefault="002238DB" w:rsidP="001128EC">
            <w:pPr>
              <w:rPr>
                <w:rFonts w:cs="Arial"/>
                <w:sz w:val="20"/>
              </w:rPr>
            </w:pPr>
            <w:r w:rsidRPr="00DB3E23">
              <w:rPr>
                <w:rFonts w:cs="Arial"/>
                <w:sz w:val="20"/>
              </w:rPr>
              <w:t>Wool</w:t>
            </w:r>
          </w:p>
        </w:tc>
        <w:tc>
          <w:tcPr>
            <w:tcW w:w="720" w:type="dxa"/>
          </w:tcPr>
          <w:p w14:paraId="3B550E06" w14:textId="77777777" w:rsidR="002238DB" w:rsidRPr="00DB3E23" w:rsidRDefault="002238DB" w:rsidP="001128EC">
            <w:pPr>
              <w:rPr>
                <w:rFonts w:cs="Arial"/>
                <w:sz w:val="20"/>
              </w:rPr>
            </w:pPr>
          </w:p>
          <w:p w14:paraId="4907C35D" w14:textId="77777777" w:rsidR="002238DB" w:rsidRPr="00DB3E23" w:rsidRDefault="002238DB" w:rsidP="001128EC">
            <w:pPr>
              <w:rPr>
                <w:rFonts w:cs="Arial"/>
                <w:sz w:val="20"/>
              </w:rPr>
            </w:pPr>
          </w:p>
        </w:tc>
        <w:tc>
          <w:tcPr>
            <w:tcW w:w="1615" w:type="dxa"/>
          </w:tcPr>
          <w:p w14:paraId="38C9600D" w14:textId="77777777" w:rsidR="002238DB" w:rsidRPr="00DB3E23" w:rsidRDefault="002238DB" w:rsidP="001128EC">
            <w:pPr>
              <w:rPr>
                <w:rFonts w:cs="Arial"/>
                <w:sz w:val="20"/>
              </w:rPr>
            </w:pPr>
            <w:r w:rsidRPr="00DB3E23">
              <w:rPr>
                <w:rFonts w:cs="Arial"/>
                <w:sz w:val="20"/>
              </w:rPr>
              <w:t>Aerogel blanket</w:t>
            </w:r>
          </w:p>
          <w:p w14:paraId="6CB81ADC" w14:textId="77777777" w:rsidR="002238DB" w:rsidRPr="00DB3E23" w:rsidRDefault="002238DB" w:rsidP="001128EC">
            <w:pPr>
              <w:rPr>
                <w:rFonts w:cs="Arial"/>
                <w:sz w:val="20"/>
              </w:rPr>
            </w:pPr>
          </w:p>
        </w:tc>
        <w:tc>
          <w:tcPr>
            <w:tcW w:w="730" w:type="dxa"/>
          </w:tcPr>
          <w:p w14:paraId="32DEE785" w14:textId="53833C96" w:rsidR="002238DB" w:rsidRPr="00DB3E23" w:rsidRDefault="002238DB" w:rsidP="001128EC">
            <w:pPr>
              <w:rPr>
                <w:rFonts w:cs="Arial"/>
                <w:sz w:val="20"/>
              </w:rPr>
            </w:pPr>
          </w:p>
        </w:tc>
        <w:tc>
          <w:tcPr>
            <w:tcW w:w="1440" w:type="dxa"/>
          </w:tcPr>
          <w:p w14:paraId="4D25B783" w14:textId="37853541" w:rsidR="002238DB" w:rsidRPr="00DB3E23" w:rsidRDefault="002238DB" w:rsidP="001128EC">
            <w:pPr>
              <w:rPr>
                <w:rFonts w:cs="Arial"/>
                <w:sz w:val="20"/>
              </w:rPr>
            </w:pPr>
            <w:r w:rsidRPr="00DB3E23">
              <w:rPr>
                <w:rFonts w:cs="Arial"/>
                <w:sz w:val="20"/>
              </w:rPr>
              <w:t>Wool</w:t>
            </w:r>
          </w:p>
        </w:tc>
        <w:tc>
          <w:tcPr>
            <w:tcW w:w="720" w:type="dxa"/>
          </w:tcPr>
          <w:p w14:paraId="01B2B450" w14:textId="77777777" w:rsidR="002238DB" w:rsidRPr="00DB3E23" w:rsidRDefault="002238DB" w:rsidP="001128EC">
            <w:pPr>
              <w:rPr>
                <w:rFonts w:cs="Arial"/>
                <w:sz w:val="20"/>
              </w:rPr>
            </w:pPr>
          </w:p>
        </w:tc>
      </w:tr>
      <w:tr w:rsidR="002238DB" w:rsidRPr="00DB3E23" w14:paraId="132D652B" w14:textId="3FBC01E2" w:rsidTr="002238DB">
        <w:tc>
          <w:tcPr>
            <w:tcW w:w="1733" w:type="dxa"/>
          </w:tcPr>
          <w:p w14:paraId="7A3B4905" w14:textId="77777777" w:rsidR="002238DB" w:rsidRPr="00DB3E23" w:rsidRDefault="002238DB" w:rsidP="001128EC">
            <w:pPr>
              <w:rPr>
                <w:rFonts w:cs="Arial"/>
                <w:sz w:val="20"/>
              </w:rPr>
            </w:pPr>
            <w:r w:rsidRPr="00DB3E23">
              <w:rPr>
                <w:rFonts w:cs="Arial"/>
                <w:sz w:val="20"/>
              </w:rPr>
              <w:t>Aerogel blanket</w:t>
            </w:r>
          </w:p>
          <w:p w14:paraId="4F6D4F35" w14:textId="77777777" w:rsidR="002238DB" w:rsidRPr="00DB3E23" w:rsidRDefault="002238DB" w:rsidP="001128EC">
            <w:pPr>
              <w:rPr>
                <w:rFonts w:cs="Arial"/>
                <w:sz w:val="20"/>
              </w:rPr>
            </w:pPr>
          </w:p>
        </w:tc>
        <w:tc>
          <w:tcPr>
            <w:tcW w:w="715" w:type="dxa"/>
          </w:tcPr>
          <w:p w14:paraId="2F8490FA" w14:textId="77777777" w:rsidR="002238DB" w:rsidRPr="00DB3E23" w:rsidRDefault="002238DB" w:rsidP="001128EC">
            <w:pPr>
              <w:rPr>
                <w:rFonts w:cs="Arial"/>
                <w:sz w:val="20"/>
              </w:rPr>
            </w:pPr>
          </w:p>
        </w:tc>
        <w:tc>
          <w:tcPr>
            <w:tcW w:w="1165" w:type="dxa"/>
          </w:tcPr>
          <w:p w14:paraId="0BBA8FCE" w14:textId="77777777" w:rsidR="002238DB" w:rsidRPr="00DB3E23" w:rsidRDefault="002238DB" w:rsidP="001128EC">
            <w:pPr>
              <w:rPr>
                <w:rFonts w:cs="Arial"/>
                <w:sz w:val="20"/>
              </w:rPr>
            </w:pPr>
            <w:r w:rsidRPr="00DB3E23">
              <w:rPr>
                <w:rFonts w:cs="Arial"/>
                <w:sz w:val="20"/>
              </w:rPr>
              <w:t>Aluminum</w:t>
            </w:r>
          </w:p>
        </w:tc>
        <w:tc>
          <w:tcPr>
            <w:tcW w:w="720" w:type="dxa"/>
          </w:tcPr>
          <w:p w14:paraId="0F2B822B" w14:textId="77777777" w:rsidR="002238DB" w:rsidRPr="00DB3E23" w:rsidRDefault="002238DB" w:rsidP="001128EC">
            <w:pPr>
              <w:rPr>
                <w:rFonts w:cs="Arial"/>
                <w:sz w:val="20"/>
              </w:rPr>
            </w:pPr>
          </w:p>
        </w:tc>
        <w:tc>
          <w:tcPr>
            <w:tcW w:w="1615" w:type="dxa"/>
          </w:tcPr>
          <w:p w14:paraId="2076A692" w14:textId="77777777" w:rsidR="002238DB" w:rsidRPr="00DB3E23" w:rsidRDefault="002238DB" w:rsidP="001128EC">
            <w:pPr>
              <w:rPr>
                <w:rFonts w:cs="Arial"/>
                <w:sz w:val="20"/>
              </w:rPr>
            </w:pPr>
            <w:r w:rsidRPr="00DB3E23">
              <w:rPr>
                <w:rFonts w:cs="Arial"/>
                <w:sz w:val="20"/>
              </w:rPr>
              <w:t>Aerogel blanket</w:t>
            </w:r>
          </w:p>
          <w:p w14:paraId="789B7EAA" w14:textId="77777777" w:rsidR="002238DB" w:rsidRPr="00DB3E23" w:rsidRDefault="002238DB" w:rsidP="001128EC">
            <w:pPr>
              <w:rPr>
                <w:rFonts w:cs="Arial"/>
                <w:sz w:val="20"/>
              </w:rPr>
            </w:pPr>
          </w:p>
        </w:tc>
        <w:tc>
          <w:tcPr>
            <w:tcW w:w="730" w:type="dxa"/>
          </w:tcPr>
          <w:p w14:paraId="2E5975C8" w14:textId="6DEB57FD" w:rsidR="002238DB" w:rsidRPr="00DB3E23" w:rsidRDefault="002238DB" w:rsidP="001128EC">
            <w:pPr>
              <w:rPr>
                <w:rFonts w:cs="Arial"/>
                <w:sz w:val="20"/>
              </w:rPr>
            </w:pPr>
          </w:p>
        </w:tc>
        <w:tc>
          <w:tcPr>
            <w:tcW w:w="1440" w:type="dxa"/>
          </w:tcPr>
          <w:p w14:paraId="3BC6ECED" w14:textId="0C58CC18" w:rsidR="002238DB" w:rsidRPr="00DB3E23" w:rsidRDefault="002238DB" w:rsidP="001128EC">
            <w:pPr>
              <w:rPr>
                <w:rFonts w:cs="Arial"/>
                <w:sz w:val="20"/>
              </w:rPr>
            </w:pPr>
            <w:r w:rsidRPr="00DB3E23">
              <w:rPr>
                <w:rFonts w:cs="Arial"/>
                <w:sz w:val="20"/>
              </w:rPr>
              <w:t>Aluminum</w:t>
            </w:r>
          </w:p>
        </w:tc>
        <w:tc>
          <w:tcPr>
            <w:tcW w:w="720" w:type="dxa"/>
          </w:tcPr>
          <w:p w14:paraId="2AA10403" w14:textId="77777777" w:rsidR="002238DB" w:rsidRPr="00DB3E23" w:rsidRDefault="002238DB" w:rsidP="001128EC">
            <w:pPr>
              <w:rPr>
                <w:rFonts w:cs="Arial"/>
                <w:sz w:val="20"/>
              </w:rPr>
            </w:pPr>
          </w:p>
        </w:tc>
      </w:tr>
    </w:tbl>
    <w:p w14:paraId="4EF05260" w14:textId="700C90C2" w:rsidR="00F53955" w:rsidRDefault="00F53955" w:rsidP="0096647B">
      <w:pPr>
        <w:rPr>
          <w:rFonts w:ascii="Garamond" w:hAnsi="Garamond"/>
          <w:b/>
          <w:sz w:val="32"/>
        </w:rPr>
      </w:pPr>
    </w:p>
    <w:p w14:paraId="7494FAF3" w14:textId="3ACA7BA9" w:rsidR="0096647B" w:rsidRPr="00584C8D" w:rsidRDefault="003E4332" w:rsidP="0096647B">
      <w:pPr>
        <w:rPr>
          <w:rFonts w:cs="Arial"/>
          <w:color w:val="002060"/>
          <w:sz w:val="24"/>
          <w:szCs w:val="24"/>
          <w:u w:val="single"/>
        </w:rPr>
      </w:pPr>
      <w:r w:rsidRPr="00584C8D">
        <w:rPr>
          <w:rFonts w:cs="Arial"/>
          <w:color w:val="002060"/>
          <w:sz w:val="24"/>
          <w:szCs w:val="24"/>
          <w:u w:val="single"/>
        </w:rPr>
        <w:t>Discussion q</w:t>
      </w:r>
      <w:r w:rsidR="0096647B" w:rsidRPr="00584C8D">
        <w:rPr>
          <w:rFonts w:cs="Arial"/>
          <w:color w:val="002060"/>
          <w:sz w:val="24"/>
          <w:szCs w:val="24"/>
          <w:u w:val="single"/>
        </w:rPr>
        <w:t>uestions</w:t>
      </w:r>
    </w:p>
    <w:p w14:paraId="5925FCCC" w14:textId="705D4729" w:rsidR="0096647B" w:rsidRPr="00DB3E23" w:rsidRDefault="0096647B" w:rsidP="00363536">
      <w:pPr>
        <w:ind w:left="360" w:hanging="360"/>
        <w:rPr>
          <w:rFonts w:cs="Arial"/>
        </w:rPr>
      </w:pPr>
      <w:r w:rsidRPr="00DB3E23">
        <w:rPr>
          <w:rFonts w:cs="Arial"/>
        </w:rPr>
        <w:t xml:space="preserve">1.  </w:t>
      </w:r>
      <w:r w:rsidR="00CB6F15" w:rsidRPr="00DB3E23">
        <w:rPr>
          <w:rFonts w:cs="Arial"/>
        </w:rPr>
        <w:t>Describe h</w:t>
      </w:r>
      <w:r w:rsidRPr="00DB3E23">
        <w:rPr>
          <w:rFonts w:cs="Arial"/>
        </w:rPr>
        <w:t>ow</w:t>
      </w:r>
      <w:r w:rsidR="00CB6F15" w:rsidRPr="00DB3E23">
        <w:rPr>
          <w:rFonts w:cs="Arial"/>
        </w:rPr>
        <w:t xml:space="preserve"> </w:t>
      </w:r>
      <w:r w:rsidRPr="00DB3E23">
        <w:rPr>
          <w:rFonts w:cs="Arial"/>
        </w:rPr>
        <w:t xml:space="preserve">the </w:t>
      </w:r>
      <w:r w:rsidR="00597E97">
        <w:rPr>
          <w:rFonts w:cs="Arial"/>
        </w:rPr>
        <w:t>mass</w:t>
      </w:r>
      <w:r w:rsidRPr="00DB3E23">
        <w:rPr>
          <w:rFonts w:cs="Arial"/>
        </w:rPr>
        <w:t xml:space="preserve"> of each material </w:t>
      </w:r>
      <w:r w:rsidR="008C5996">
        <w:rPr>
          <w:rFonts w:cs="Arial"/>
        </w:rPr>
        <w:t>differed.</w:t>
      </w:r>
    </w:p>
    <w:p w14:paraId="7BB4C00E" w14:textId="1B95B56F" w:rsidR="00DB3E23" w:rsidRDefault="00CB6F15" w:rsidP="00363536">
      <w:pPr>
        <w:ind w:left="360" w:hanging="360"/>
        <w:rPr>
          <w:rFonts w:cs="Arial"/>
        </w:rPr>
      </w:pPr>
      <w:r w:rsidRPr="00DB3E23">
        <w:rPr>
          <w:rFonts w:cs="Arial"/>
        </w:rPr>
        <w:t xml:space="preserve">2.  Which material(s) seemed to insulate your hand from the cold of the ice pack?  </w:t>
      </w:r>
    </w:p>
    <w:p w14:paraId="7FCF5F62" w14:textId="595E2C74" w:rsidR="00DB3E23" w:rsidRDefault="00CB6F15" w:rsidP="00363536">
      <w:pPr>
        <w:ind w:left="360" w:hanging="360"/>
        <w:rPr>
          <w:rFonts w:cs="Arial"/>
        </w:rPr>
      </w:pPr>
      <w:r w:rsidRPr="00DB3E23">
        <w:rPr>
          <w:rFonts w:cs="Arial"/>
        </w:rPr>
        <w:t xml:space="preserve">3.  Which material(s) seemed to conduct the cold from the ice pack to your hand? </w:t>
      </w:r>
    </w:p>
    <w:p w14:paraId="579DA4FA" w14:textId="42FE6ACE" w:rsidR="00597E97" w:rsidRPr="00702ACF" w:rsidRDefault="00CB6F15" w:rsidP="00363536">
      <w:pPr>
        <w:pBdr>
          <w:bottom w:val="single" w:sz="12" w:space="16" w:color="auto"/>
        </w:pBdr>
        <w:ind w:left="360" w:hanging="360"/>
        <w:rPr>
          <w:rFonts w:cs="Arial"/>
        </w:rPr>
      </w:pPr>
      <w:r w:rsidRPr="00DB3E23">
        <w:rPr>
          <w:rFonts w:cs="Arial"/>
        </w:rPr>
        <w:t>4</w:t>
      </w:r>
      <w:r w:rsidR="0096647B" w:rsidRPr="00DB3E23">
        <w:rPr>
          <w:rFonts w:cs="Arial"/>
        </w:rPr>
        <w:t>.  Can you think of any uses for an insulating blanket like the aerogel blanket you used in this experiment?</w:t>
      </w:r>
    </w:p>
    <w:p w14:paraId="411BA42A" w14:textId="77777777" w:rsidR="00702ACF" w:rsidRDefault="00702ACF">
      <w:pPr>
        <w:rPr>
          <w:b/>
          <w:szCs w:val="28"/>
        </w:rPr>
      </w:pPr>
    </w:p>
    <w:p w14:paraId="6878933F" w14:textId="25FB33A3" w:rsidR="00773603" w:rsidRPr="00702ACF" w:rsidRDefault="001B5D03">
      <w:pPr>
        <w:rPr>
          <w:i/>
          <w:szCs w:val="28"/>
        </w:rPr>
      </w:pPr>
      <w:r w:rsidRPr="00702ACF">
        <w:rPr>
          <w:i/>
          <w:szCs w:val="28"/>
        </w:rPr>
        <w:t>Part 2</w:t>
      </w:r>
      <w:r w:rsidR="00363536">
        <w:rPr>
          <w:i/>
          <w:szCs w:val="28"/>
        </w:rPr>
        <w:t>. Optical properties</w:t>
      </w:r>
    </w:p>
    <w:p w14:paraId="2CB1DC56" w14:textId="77777777" w:rsidR="00E02C04" w:rsidRDefault="00716FBE" w:rsidP="00363536">
      <w:pPr>
        <w:ind w:left="270" w:hanging="270"/>
        <w:rPr>
          <w:szCs w:val="28"/>
        </w:rPr>
      </w:pPr>
      <w:r>
        <w:rPr>
          <w:szCs w:val="28"/>
        </w:rPr>
        <w:t xml:space="preserve">1.  Shine a flashlight beam through the vial of aerogel particles.  </w:t>
      </w:r>
      <w:r w:rsidR="00144030">
        <w:rPr>
          <w:szCs w:val="28"/>
        </w:rPr>
        <w:t>Describe</w:t>
      </w:r>
      <w:r>
        <w:rPr>
          <w:szCs w:val="28"/>
        </w:rPr>
        <w:t xml:space="preserve"> the</w:t>
      </w:r>
      <w:r w:rsidR="001B5D03">
        <w:rPr>
          <w:szCs w:val="28"/>
        </w:rPr>
        <w:t xml:space="preserve"> color</w:t>
      </w:r>
      <w:r>
        <w:rPr>
          <w:szCs w:val="28"/>
        </w:rPr>
        <w:t xml:space="preserve"> of the aerogel particles where the white light is shining</w:t>
      </w:r>
      <w:r w:rsidR="00144030">
        <w:rPr>
          <w:szCs w:val="28"/>
        </w:rPr>
        <w:t xml:space="preserve"> when viewed from the side.</w:t>
      </w:r>
      <w:r w:rsidR="001B5D03">
        <w:rPr>
          <w:szCs w:val="28"/>
        </w:rPr>
        <w:t xml:space="preserve"> </w:t>
      </w:r>
      <w:r w:rsidR="001B5D03">
        <w:rPr>
          <w:szCs w:val="28"/>
        </w:rPr>
        <w:softHyphen/>
      </w:r>
      <w:r w:rsidR="001B5D03">
        <w:rPr>
          <w:szCs w:val="28"/>
        </w:rPr>
        <w:softHyphen/>
      </w:r>
      <w:r w:rsidR="001B5D03">
        <w:rPr>
          <w:szCs w:val="28"/>
        </w:rPr>
        <w:softHyphen/>
      </w:r>
      <w:r w:rsidR="001B5D03">
        <w:rPr>
          <w:szCs w:val="28"/>
        </w:rPr>
        <w:softHyphen/>
      </w:r>
      <w:r w:rsidR="001B5D03">
        <w:rPr>
          <w:szCs w:val="28"/>
        </w:rPr>
        <w:softHyphen/>
      </w:r>
      <w:r w:rsidR="001B5D03">
        <w:rPr>
          <w:szCs w:val="28"/>
        </w:rPr>
        <w:softHyphen/>
      </w:r>
      <w:r w:rsidR="001B5D03">
        <w:rPr>
          <w:szCs w:val="28"/>
        </w:rPr>
        <w:softHyphen/>
      </w:r>
      <w:r>
        <w:rPr>
          <w:szCs w:val="28"/>
        </w:rPr>
        <w:t xml:space="preserve"> </w:t>
      </w:r>
    </w:p>
    <w:p w14:paraId="4F054DC2" w14:textId="77777777" w:rsidR="00E02C04" w:rsidRDefault="00E02C04" w:rsidP="00363536">
      <w:pPr>
        <w:ind w:left="270" w:hanging="270"/>
        <w:rPr>
          <w:szCs w:val="28"/>
        </w:rPr>
      </w:pPr>
    </w:p>
    <w:p w14:paraId="1B04CD26" w14:textId="1984F820" w:rsidR="0001563F" w:rsidRDefault="00E02C04" w:rsidP="00363536">
      <w:pPr>
        <w:ind w:left="270" w:hanging="270"/>
        <w:rPr>
          <w:szCs w:val="28"/>
        </w:rPr>
      </w:pPr>
      <w:r>
        <w:rPr>
          <w:szCs w:val="28"/>
        </w:rPr>
        <w:t xml:space="preserve">2. Observe and describe how </w:t>
      </w:r>
      <w:r w:rsidR="00716FBE">
        <w:rPr>
          <w:szCs w:val="28"/>
        </w:rPr>
        <w:t>the light from the flashlight shine</w:t>
      </w:r>
      <w:r>
        <w:rPr>
          <w:szCs w:val="28"/>
        </w:rPr>
        <w:t>s</w:t>
      </w:r>
      <w:r w:rsidR="00716FBE">
        <w:rPr>
          <w:szCs w:val="28"/>
        </w:rPr>
        <w:t xml:space="preserve"> through the aerogel </w:t>
      </w:r>
      <w:r w:rsidR="00440D06">
        <w:rPr>
          <w:szCs w:val="28"/>
        </w:rPr>
        <w:t>particles</w:t>
      </w:r>
      <w:r w:rsidR="00716FBE">
        <w:rPr>
          <w:szCs w:val="28"/>
        </w:rPr>
        <w:t xml:space="preserve"> and </w:t>
      </w:r>
      <w:r>
        <w:rPr>
          <w:szCs w:val="28"/>
        </w:rPr>
        <w:t>emerges from the vial.</w:t>
      </w:r>
      <w:r w:rsidR="00716FBE">
        <w:rPr>
          <w:szCs w:val="28"/>
        </w:rPr>
        <w:t xml:space="preserve">  </w:t>
      </w:r>
    </w:p>
    <w:p w14:paraId="1D2FA5A4" w14:textId="77777777" w:rsidR="00E02C04" w:rsidRDefault="00E02C04" w:rsidP="00363536">
      <w:pPr>
        <w:ind w:left="270" w:hanging="270"/>
        <w:rPr>
          <w:szCs w:val="28"/>
        </w:rPr>
      </w:pPr>
    </w:p>
    <w:p w14:paraId="617D7AD8" w14:textId="2E7987C1" w:rsidR="0001563F" w:rsidRDefault="00E02C04" w:rsidP="00363536">
      <w:pPr>
        <w:ind w:left="270" w:hanging="270"/>
        <w:rPr>
          <w:szCs w:val="28"/>
        </w:rPr>
      </w:pPr>
      <w:r>
        <w:rPr>
          <w:szCs w:val="28"/>
        </w:rPr>
        <w:t>3.  In a darkened room shine the flashlight through the aerogel-</w:t>
      </w:r>
      <w:r w:rsidR="00716FBE">
        <w:rPr>
          <w:szCs w:val="28"/>
        </w:rPr>
        <w:t xml:space="preserve">filled vial onto a white background.  What color is the light that goes through the aerogel and hits the white background? </w:t>
      </w:r>
    </w:p>
    <w:p w14:paraId="6680BDF4" w14:textId="77777777" w:rsidR="00A0610C" w:rsidRDefault="00A0610C" w:rsidP="00363536">
      <w:pPr>
        <w:ind w:left="270" w:hanging="270"/>
        <w:rPr>
          <w:szCs w:val="28"/>
        </w:rPr>
      </w:pPr>
      <w:r>
        <w:rPr>
          <w:szCs w:val="28"/>
        </w:rPr>
        <w:t xml:space="preserve">4.  </w:t>
      </w:r>
      <w:r w:rsidR="00514674">
        <w:rPr>
          <w:szCs w:val="28"/>
        </w:rPr>
        <w:t>In the darkened room, s</w:t>
      </w:r>
      <w:r>
        <w:rPr>
          <w:szCs w:val="28"/>
        </w:rPr>
        <w:t xml:space="preserve">hine the blue and red lasers through the vial of aerogel particles.  What differences if any do you notice? </w:t>
      </w:r>
    </w:p>
    <w:p w14:paraId="5F4EBA9B" w14:textId="77777777" w:rsidR="0001563F" w:rsidRDefault="0001563F" w:rsidP="00363536">
      <w:pPr>
        <w:ind w:left="270" w:hanging="270"/>
        <w:rPr>
          <w:szCs w:val="28"/>
        </w:rPr>
      </w:pPr>
    </w:p>
    <w:p w14:paraId="6A59C59E" w14:textId="457FF1E5" w:rsidR="00A0610C" w:rsidRDefault="00514674" w:rsidP="00363536">
      <w:pPr>
        <w:ind w:left="270" w:hanging="270"/>
        <w:rPr>
          <w:szCs w:val="28"/>
        </w:rPr>
      </w:pPr>
      <w:r>
        <w:rPr>
          <w:szCs w:val="28"/>
        </w:rPr>
        <w:t xml:space="preserve">5.  Look at the spot of laser light that goes through the aerogel and lands on the white background.  Which color laser seems to be spread out more and has a less focused beam of light after passing through the aerogel.  Red or Blue?  </w:t>
      </w:r>
    </w:p>
    <w:p w14:paraId="30F8C0F1" w14:textId="77777777" w:rsidR="00363536" w:rsidRDefault="00363536" w:rsidP="00363536">
      <w:pPr>
        <w:ind w:left="270" w:hanging="270"/>
        <w:rPr>
          <w:b/>
          <w:szCs w:val="28"/>
        </w:rPr>
      </w:pPr>
    </w:p>
    <w:p w14:paraId="1640BF82" w14:textId="586FBDB9" w:rsidR="00A0610C" w:rsidRPr="00584C8D" w:rsidRDefault="00A0610C" w:rsidP="00363536">
      <w:pPr>
        <w:ind w:left="270" w:hanging="270"/>
        <w:rPr>
          <w:i/>
          <w:sz w:val="32"/>
          <w:szCs w:val="28"/>
        </w:rPr>
      </w:pPr>
      <w:r w:rsidRPr="00584C8D">
        <w:rPr>
          <w:i/>
          <w:szCs w:val="28"/>
        </w:rPr>
        <w:t>Part 3</w:t>
      </w:r>
      <w:r w:rsidR="00584C8D">
        <w:rPr>
          <w:i/>
          <w:szCs w:val="28"/>
        </w:rPr>
        <w:t xml:space="preserve">: </w:t>
      </w:r>
      <w:r w:rsidR="00584C8D" w:rsidRPr="00584C8D">
        <w:rPr>
          <w:i/>
          <w:szCs w:val="28"/>
        </w:rPr>
        <w:t>Mass density</w:t>
      </w:r>
      <w:r w:rsidRPr="00584C8D">
        <w:rPr>
          <w:i/>
          <w:sz w:val="32"/>
          <w:szCs w:val="28"/>
        </w:rPr>
        <w:tab/>
      </w:r>
    </w:p>
    <w:p w14:paraId="03F872E5" w14:textId="77777777" w:rsidR="00514674" w:rsidRDefault="00A0610C" w:rsidP="00363536">
      <w:pPr>
        <w:ind w:left="270" w:hanging="270"/>
        <w:rPr>
          <w:szCs w:val="28"/>
        </w:rPr>
      </w:pPr>
      <w:r>
        <w:rPr>
          <w:szCs w:val="28"/>
        </w:rPr>
        <w:t xml:space="preserve">1.  Have a partner close their eyes and hold out their hands.  You should place one empty vial in one hand and the vial filled with </w:t>
      </w:r>
      <w:r w:rsidR="00514674">
        <w:rPr>
          <w:szCs w:val="28"/>
        </w:rPr>
        <w:t xml:space="preserve">water in the other.  </w:t>
      </w:r>
      <w:r>
        <w:rPr>
          <w:szCs w:val="28"/>
        </w:rPr>
        <w:t>See if they can tell which vial is filled with more than air.  Can they tell the difference between</w:t>
      </w:r>
      <w:r w:rsidR="001B5D03">
        <w:rPr>
          <w:szCs w:val="28"/>
        </w:rPr>
        <w:t xml:space="preserve"> the </w:t>
      </w:r>
      <w:r>
        <w:rPr>
          <w:szCs w:val="28"/>
        </w:rPr>
        <w:t>masses of the two vials? ____________</w:t>
      </w:r>
    </w:p>
    <w:p w14:paraId="6D5C62D3" w14:textId="1FBEA618" w:rsidR="00514674" w:rsidRDefault="00514674" w:rsidP="00363536">
      <w:pPr>
        <w:ind w:left="270" w:hanging="270"/>
        <w:rPr>
          <w:szCs w:val="28"/>
        </w:rPr>
      </w:pPr>
      <w:r>
        <w:rPr>
          <w:szCs w:val="28"/>
        </w:rPr>
        <w:t xml:space="preserve">2.  Try the same experiment with the water vial and the vial filled with aerogel.  Can they tell the difference between the two?  </w:t>
      </w:r>
    </w:p>
    <w:p w14:paraId="0C483C3B" w14:textId="2A5C1C30" w:rsidR="00F81B5D" w:rsidRDefault="00514674" w:rsidP="00363536">
      <w:pPr>
        <w:ind w:left="270" w:hanging="270"/>
        <w:rPr>
          <w:szCs w:val="28"/>
        </w:rPr>
      </w:pPr>
      <w:r>
        <w:rPr>
          <w:szCs w:val="28"/>
        </w:rPr>
        <w:t>3.  Now compare the air filled vial and the aerogel filled vial.  Can they feel the diffe</w:t>
      </w:r>
      <w:r w:rsidR="00EA6132">
        <w:rPr>
          <w:szCs w:val="28"/>
        </w:rPr>
        <w:t xml:space="preserve">rence between the two? </w:t>
      </w:r>
    </w:p>
    <w:p w14:paraId="4A3B5569" w14:textId="77777777" w:rsidR="001B5D03" w:rsidRDefault="001B5D03">
      <w:pPr>
        <w:rPr>
          <w:szCs w:val="28"/>
        </w:rPr>
      </w:pPr>
    </w:p>
    <w:p w14:paraId="6B29D88E" w14:textId="77777777" w:rsidR="00EA6132" w:rsidRPr="00584C8D" w:rsidRDefault="00EA6132" w:rsidP="00EA6132">
      <w:pPr>
        <w:pStyle w:val="NLHeading"/>
        <w:rPr>
          <w:rFonts w:ascii="Arial" w:hAnsi="Arial" w:cs="Arial"/>
          <w:b w:val="0"/>
          <w:sz w:val="22"/>
          <w:szCs w:val="28"/>
          <w:u w:val="single"/>
        </w:rPr>
      </w:pPr>
      <w:r w:rsidRPr="00584C8D">
        <w:rPr>
          <w:rFonts w:ascii="Arial" w:hAnsi="Arial" w:cs="Arial"/>
          <w:b w:val="0"/>
          <w:sz w:val="22"/>
          <w:szCs w:val="28"/>
          <w:u w:val="single"/>
        </w:rPr>
        <w:t>Discussion Questions</w:t>
      </w:r>
    </w:p>
    <w:p w14:paraId="3F65ACE8" w14:textId="77777777" w:rsidR="00EA6132" w:rsidRDefault="00EA6132" w:rsidP="00EA6132">
      <w:pPr>
        <w:pStyle w:val="ListParagraph"/>
        <w:numPr>
          <w:ilvl w:val="0"/>
          <w:numId w:val="24"/>
        </w:numPr>
      </w:pPr>
      <w:r>
        <w:t>Describe the composition of aerogel.</w:t>
      </w:r>
    </w:p>
    <w:p w14:paraId="3AA71AB8" w14:textId="77777777" w:rsidR="00EA6132" w:rsidRDefault="00EA6132" w:rsidP="00EA6132">
      <w:pPr>
        <w:pStyle w:val="ListParagraph"/>
        <w:numPr>
          <w:ilvl w:val="0"/>
          <w:numId w:val="24"/>
        </w:numPr>
      </w:pPr>
      <w:r>
        <w:t>Describe how aerogel is made.</w:t>
      </w:r>
    </w:p>
    <w:p w14:paraId="37B8E7E6" w14:textId="77777777" w:rsidR="00EA6132" w:rsidRDefault="00EA6132" w:rsidP="00EA6132">
      <w:pPr>
        <w:pStyle w:val="ListParagraph"/>
        <w:numPr>
          <w:ilvl w:val="0"/>
          <w:numId w:val="24"/>
        </w:numPr>
      </w:pPr>
      <w:r>
        <w:t>Aerogel is an extreme material.  List at least three properties of aerogel that are extreme.</w:t>
      </w:r>
    </w:p>
    <w:p w14:paraId="4BA54157" w14:textId="77777777" w:rsidR="00EA6132" w:rsidRDefault="00EA6132" w:rsidP="00EA6132">
      <w:pPr>
        <w:pStyle w:val="ListParagraph"/>
        <w:numPr>
          <w:ilvl w:val="0"/>
          <w:numId w:val="24"/>
        </w:numPr>
      </w:pPr>
      <w:r>
        <w:t>Why are aerogels transparent?</w:t>
      </w:r>
    </w:p>
    <w:p w14:paraId="1DC877D5" w14:textId="77777777" w:rsidR="00EA6132" w:rsidRDefault="00EA6132" w:rsidP="00EA6132">
      <w:pPr>
        <w:pStyle w:val="ListParagraph"/>
        <w:numPr>
          <w:ilvl w:val="0"/>
          <w:numId w:val="24"/>
        </w:numPr>
      </w:pPr>
      <w:r>
        <w:t>Give examples of applications of aerogels.</w:t>
      </w:r>
    </w:p>
    <w:p w14:paraId="4101FA5E" w14:textId="77777777" w:rsidR="000411E9" w:rsidRDefault="00EA6132" w:rsidP="008C5996">
      <w:pPr>
        <w:pStyle w:val="ListParagraph"/>
        <w:numPr>
          <w:ilvl w:val="0"/>
          <w:numId w:val="24"/>
        </w:numPr>
      </w:pPr>
      <w:r>
        <w:t xml:space="preserve">Why can aerogel be considered </w:t>
      </w:r>
      <w:r w:rsidR="008C5996">
        <w:t>to involve nanotechnology?</w:t>
      </w:r>
    </w:p>
    <w:p w14:paraId="4481FEF5" w14:textId="76647D4F" w:rsidR="00EA6132" w:rsidRDefault="000411E9" w:rsidP="008C5996">
      <w:pPr>
        <w:pStyle w:val="ListParagraph"/>
        <w:numPr>
          <w:ilvl w:val="0"/>
          <w:numId w:val="24"/>
        </w:numPr>
      </w:pPr>
      <w:r>
        <w:t>Wh</w:t>
      </w:r>
      <w:r w:rsidR="00EA6132">
        <w:t>ich of the materials tested were the best thermal insulators?</w:t>
      </w:r>
    </w:p>
    <w:p w14:paraId="4A1EC682" w14:textId="77777777" w:rsidR="00EA6132" w:rsidRDefault="00EA6132" w:rsidP="00EA6132">
      <w:pPr>
        <w:pStyle w:val="ListParagraph"/>
        <w:numPr>
          <w:ilvl w:val="0"/>
          <w:numId w:val="24"/>
        </w:numPr>
      </w:pPr>
      <w:r>
        <w:t>Why does the aerogel look blue?</w:t>
      </w:r>
    </w:p>
    <w:p w14:paraId="6DFB3699" w14:textId="77777777" w:rsidR="00EA6132" w:rsidRPr="00EA6132" w:rsidRDefault="00EA6132" w:rsidP="00EA6132">
      <w:pPr>
        <w:pStyle w:val="ListParagraph"/>
        <w:numPr>
          <w:ilvl w:val="0"/>
          <w:numId w:val="24"/>
        </w:numPr>
        <w:rPr>
          <w:szCs w:val="28"/>
        </w:rPr>
      </w:pPr>
      <w:r w:rsidRPr="00EA6132">
        <w:rPr>
          <w:szCs w:val="28"/>
        </w:rPr>
        <w:t>List several uses for aerogel.</w:t>
      </w:r>
    </w:p>
    <w:p w14:paraId="19B24A56" w14:textId="77777777" w:rsidR="00EA6132" w:rsidRDefault="00EA6132" w:rsidP="00EA6132">
      <w:pPr>
        <w:pStyle w:val="ListParagraph"/>
        <w:numPr>
          <w:ilvl w:val="0"/>
          <w:numId w:val="24"/>
        </w:numPr>
      </w:pPr>
      <w:r>
        <w:t>How could a brittle material like aerogel be used as a shock-absorbing material?</w:t>
      </w:r>
    </w:p>
    <w:p w14:paraId="69DA83D5" w14:textId="2EBF0E69" w:rsidR="00EB23FC" w:rsidRDefault="00EB23FC" w:rsidP="00EB23FC"/>
    <w:p w14:paraId="4789C9A4" w14:textId="62DD1758" w:rsidR="21E7E97F" w:rsidRDefault="21E7E97F" w:rsidP="21E7E97F">
      <w:pPr>
        <w:pStyle w:val="NLHeading"/>
      </w:pPr>
    </w:p>
    <w:p w14:paraId="4E35111E" w14:textId="60CBDDAE" w:rsidR="21E7E97F" w:rsidRDefault="21E7E97F" w:rsidP="21E7E97F">
      <w:pPr>
        <w:pStyle w:val="NLHeading"/>
      </w:pPr>
    </w:p>
    <w:p w14:paraId="490C2732" w14:textId="5B3F4877" w:rsidR="21E7E97F" w:rsidRDefault="21E7E97F" w:rsidP="21E7E97F">
      <w:pPr>
        <w:pStyle w:val="NLHeading"/>
      </w:pPr>
    </w:p>
    <w:p w14:paraId="72303AA7" w14:textId="05D0CFEA" w:rsidR="21E7E97F" w:rsidRDefault="21E7E97F" w:rsidP="21E7E97F">
      <w:pPr>
        <w:pStyle w:val="NLHeading"/>
      </w:pPr>
    </w:p>
    <w:p w14:paraId="46AB6469" w14:textId="23B6FAF5" w:rsidR="006054D3" w:rsidRDefault="006054D3" w:rsidP="00315618">
      <w:pPr>
        <w:pStyle w:val="NLHeading"/>
        <w:tabs>
          <w:tab w:val="center" w:pos="4680"/>
        </w:tabs>
        <w:rPr>
          <w:szCs w:val="28"/>
        </w:rPr>
      </w:pPr>
      <w:r w:rsidRPr="00C21FB1">
        <w:rPr>
          <w:szCs w:val="28"/>
        </w:rPr>
        <w:lastRenderedPageBreak/>
        <w:t>Contributors</w:t>
      </w:r>
      <w:r w:rsidR="00315618">
        <w:rPr>
          <w:szCs w:val="28"/>
        </w:rPr>
        <w:tab/>
      </w:r>
    </w:p>
    <w:p w14:paraId="3837EA95" w14:textId="08282C93" w:rsidR="006054D3" w:rsidRDefault="006054D3" w:rsidP="006054D3">
      <w:pPr>
        <w:pStyle w:val="ListParagraph"/>
        <w:numPr>
          <w:ilvl w:val="0"/>
          <w:numId w:val="24"/>
        </w:numPr>
      </w:pPr>
      <w:r>
        <w:t>Carol</w:t>
      </w:r>
      <w:r w:rsidR="00500E16">
        <w:t xml:space="preserve"> </w:t>
      </w:r>
      <w:proofErr w:type="spellStart"/>
      <w:r w:rsidR="00500E16">
        <w:t>Bouvier</w:t>
      </w:r>
      <w:proofErr w:type="spellEnd"/>
      <w:r w:rsidR="00B244AB">
        <w:t>,</w:t>
      </w:r>
      <w:r w:rsidR="00500E16">
        <w:t xml:space="preserve"> Wheeling High School</w:t>
      </w:r>
      <w:r w:rsidR="00B244AB">
        <w:t xml:space="preserve">, </w:t>
      </w:r>
      <w:r w:rsidR="00315618">
        <w:t>Wheeling IL.</w:t>
      </w:r>
    </w:p>
    <w:p w14:paraId="11F89B9F" w14:textId="49F285AA" w:rsidR="008C5996" w:rsidRDefault="008C5996" w:rsidP="006054D3">
      <w:pPr>
        <w:pStyle w:val="ListParagraph"/>
        <w:numPr>
          <w:ilvl w:val="0"/>
          <w:numId w:val="24"/>
        </w:numPr>
      </w:pPr>
      <w:r>
        <w:t>Jim Marti</w:t>
      </w:r>
      <w:r w:rsidR="000411E9">
        <w:t>, University of Minnesota, Minneapolis MN</w:t>
      </w:r>
      <w:r w:rsidR="000411E9">
        <w:tab/>
      </w:r>
    </w:p>
    <w:p w14:paraId="0E4DC5C3" w14:textId="712BBEA8" w:rsidR="008C5996" w:rsidRPr="00C21FB1" w:rsidRDefault="008C5996" w:rsidP="006054D3">
      <w:pPr>
        <w:pStyle w:val="ListParagraph"/>
        <w:numPr>
          <w:ilvl w:val="0"/>
          <w:numId w:val="24"/>
        </w:numPr>
      </w:pPr>
      <w:r>
        <w:t>Deb Newberry</w:t>
      </w:r>
      <w:r w:rsidR="000411E9">
        <w:t xml:space="preserve">, Dakota County Technical College, Rosemount MN </w:t>
      </w:r>
    </w:p>
    <w:p w14:paraId="542F392F" w14:textId="77777777" w:rsidR="006054D3" w:rsidRDefault="006054D3" w:rsidP="006054D3">
      <w:pPr>
        <w:pStyle w:val="ListParagraph"/>
      </w:pPr>
    </w:p>
    <w:p w14:paraId="2592C00F" w14:textId="77777777" w:rsidR="00584C8D" w:rsidRDefault="00584C8D" w:rsidP="006054D3">
      <w:pPr>
        <w:pStyle w:val="ListParagraph"/>
      </w:pPr>
    </w:p>
    <w:p w14:paraId="41630A2C" w14:textId="77777777" w:rsidR="00584C8D" w:rsidRPr="00584C8D" w:rsidRDefault="00584C8D" w:rsidP="00584C8D">
      <w:pPr>
        <w:pStyle w:val="NLHeading"/>
        <w:rPr>
          <w:b w:val="0"/>
          <w:szCs w:val="28"/>
        </w:rPr>
      </w:pPr>
      <w:r w:rsidRPr="00584C8D">
        <w:rPr>
          <w:b w:val="0"/>
          <w:szCs w:val="28"/>
        </w:rPr>
        <w:t>Resources</w:t>
      </w:r>
    </w:p>
    <w:p w14:paraId="0F8A15B3" w14:textId="77777777" w:rsidR="00584C8D" w:rsidRPr="00584C8D" w:rsidRDefault="00584C8D" w:rsidP="00584C8D">
      <w:pPr>
        <w:pStyle w:val="Subheading"/>
        <w:ind w:firstLine="0"/>
      </w:pPr>
      <w:r w:rsidRPr="00584C8D">
        <w:t>Videos</w:t>
      </w:r>
    </w:p>
    <w:p w14:paraId="10B94BCB" w14:textId="77777777" w:rsidR="00584C8D" w:rsidRPr="00584C8D" w:rsidRDefault="00584C8D" w:rsidP="00584C8D">
      <w:pPr>
        <w:pStyle w:val="ListParagraph"/>
        <w:numPr>
          <w:ilvl w:val="0"/>
          <w:numId w:val="25"/>
        </w:numPr>
      </w:pPr>
      <w:r w:rsidRPr="00584C8D">
        <w:t xml:space="preserve">QUEST Lab:  Aerogel </w:t>
      </w:r>
      <w:hyperlink r:id="rId26" w:history="1">
        <w:r w:rsidRPr="00584C8D">
          <w:rPr>
            <w:rStyle w:val="Hyperlink"/>
          </w:rPr>
          <w:t>https://www.youtube.com/watch?v=kHnen2nSmDY</w:t>
        </w:r>
      </w:hyperlink>
    </w:p>
    <w:p w14:paraId="4525CC01" w14:textId="77777777" w:rsidR="00584C8D" w:rsidRPr="00584C8D" w:rsidRDefault="00584C8D" w:rsidP="00584C8D">
      <w:pPr>
        <w:pStyle w:val="ListParagraph"/>
        <w:numPr>
          <w:ilvl w:val="0"/>
          <w:numId w:val="25"/>
        </w:numPr>
      </w:pPr>
      <w:r w:rsidRPr="00584C8D">
        <w:t xml:space="preserve">Aerogel Superinsulation Blowtorch Demo:  Hershey’s Kiss </w:t>
      </w:r>
      <w:hyperlink r:id="rId27" w:history="1">
        <w:r w:rsidRPr="00584C8D">
          <w:rPr>
            <w:rStyle w:val="Hyperlink"/>
          </w:rPr>
          <w:t>https://www.youtube.com/watch?v=5sw1tNeJ0Rw</w:t>
        </w:r>
      </w:hyperlink>
    </w:p>
    <w:p w14:paraId="56102BB6" w14:textId="77777777" w:rsidR="00584C8D" w:rsidRPr="00584C8D" w:rsidRDefault="00584C8D" w:rsidP="00584C8D">
      <w:pPr>
        <w:pStyle w:val="ListParagraph"/>
        <w:numPr>
          <w:ilvl w:val="0"/>
          <w:numId w:val="25"/>
        </w:numPr>
      </w:pPr>
      <w:r w:rsidRPr="00584C8D">
        <w:t xml:space="preserve">Aerogel Demonstration (Discovery Channel Science) </w:t>
      </w:r>
      <w:hyperlink r:id="rId28" w:history="1">
        <w:r w:rsidRPr="00584C8D">
          <w:rPr>
            <w:rStyle w:val="Hyperlink"/>
          </w:rPr>
          <w:t>https://www.youtube.com/watch?v=ZsOsWqtrh5M</w:t>
        </w:r>
      </w:hyperlink>
    </w:p>
    <w:p w14:paraId="3B626689" w14:textId="77777777" w:rsidR="00584C8D" w:rsidRPr="00584C8D" w:rsidRDefault="00584C8D" w:rsidP="00584C8D">
      <w:pPr>
        <w:pStyle w:val="Subheading"/>
        <w:ind w:firstLine="0"/>
      </w:pPr>
      <w:r w:rsidRPr="00584C8D">
        <w:t>Articles</w:t>
      </w:r>
    </w:p>
    <w:p w14:paraId="4721290A" w14:textId="2BDB4D26" w:rsidR="00584C8D" w:rsidRPr="00584C8D" w:rsidRDefault="00584C8D" w:rsidP="00584C8D">
      <w:pPr>
        <w:pStyle w:val="ListParagraph"/>
        <w:numPr>
          <w:ilvl w:val="0"/>
          <w:numId w:val="30"/>
        </w:numPr>
        <w:spacing w:after="0"/>
        <w:rPr>
          <w:rFonts w:cs="Arial"/>
          <w:sz w:val="18"/>
          <w:szCs w:val="20"/>
        </w:rPr>
      </w:pPr>
      <w:r w:rsidRPr="00584C8D">
        <w:rPr>
          <w:rFonts w:cs="Arial"/>
          <w:color w:val="000000"/>
          <w:szCs w:val="23"/>
        </w:rPr>
        <w:t xml:space="preserve">"Aerogels: Their History, Structure, and Applications." </w:t>
      </w:r>
      <w:r w:rsidRPr="00584C8D">
        <w:rPr>
          <w:rFonts w:cs="Arial"/>
          <w:i/>
          <w:iCs/>
          <w:color w:val="000000"/>
          <w:szCs w:val="23"/>
        </w:rPr>
        <w:t>The Frontier -</w:t>
      </w:r>
      <w:r w:rsidRPr="00584C8D">
        <w:rPr>
          <w:rFonts w:cs="Arial"/>
          <w:color w:val="000000"/>
          <w:szCs w:val="23"/>
        </w:rPr>
        <w:t xml:space="preserve">. </w:t>
      </w:r>
      <w:r>
        <w:rPr>
          <w:rFonts w:cs="Arial"/>
          <w:color w:val="000000"/>
          <w:szCs w:val="23"/>
        </w:rPr>
        <w:t xml:space="preserve">Accessed </w:t>
      </w:r>
      <w:r w:rsidR="00851E6A">
        <w:rPr>
          <w:rFonts w:cs="Arial"/>
          <w:color w:val="000000"/>
          <w:szCs w:val="23"/>
        </w:rPr>
        <w:t xml:space="preserve">March </w:t>
      </w:r>
      <w:r>
        <w:rPr>
          <w:rFonts w:cs="Arial"/>
          <w:color w:val="000000"/>
          <w:szCs w:val="23"/>
        </w:rPr>
        <w:t>18 2017</w:t>
      </w:r>
      <w:r w:rsidRPr="00584C8D">
        <w:rPr>
          <w:rFonts w:cs="Arial"/>
          <w:color w:val="000000"/>
          <w:szCs w:val="23"/>
        </w:rPr>
        <w:t xml:space="preserve">. </w:t>
      </w:r>
      <w:hyperlink r:id="rId29" w:history="1">
        <w:r w:rsidRPr="00584C8D">
          <w:rPr>
            <w:rStyle w:val="Hyperlink"/>
            <w:rFonts w:cs="Arial"/>
            <w:szCs w:val="23"/>
          </w:rPr>
          <w:t>http://geobeck.tripod.com/frontier/aerogels.html</w:t>
        </w:r>
      </w:hyperlink>
      <w:r w:rsidRPr="00584C8D">
        <w:rPr>
          <w:rFonts w:cs="Arial"/>
          <w:color w:val="000000"/>
          <w:szCs w:val="23"/>
        </w:rPr>
        <w:t xml:space="preserve"> </w:t>
      </w:r>
    </w:p>
    <w:p w14:paraId="2235B653" w14:textId="4F394288" w:rsidR="00584C8D" w:rsidRPr="000411E9" w:rsidRDefault="00584C8D" w:rsidP="000411E9">
      <w:pPr>
        <w:pStyle w:val="ListParagraph"/>
        <w:numPr>
          <w:ilvl w:val="0"/>
          <w:numId w:val="30"/>
        </w:numPr>
        <w:spacing w:after="0"/>
        <w:rPr>
          <w:rFonts w:cs="Arial"/>
          <w:sz w:val="18"/>
          <w:szCs w:val="20"/>
        </w:rPr>
      </w:pPr>
      <w:proofErr w:type="spellStart"/>
      <w:r w:rsidRPr="00584C8D">
        <w:rPr>
          <w:rFonts w:cs="Arial"/>
          <w:color w:val="000000"/>
          <w:szCs w:val="23"/>
        </w:rPr>
        <w:t>DeForrest</w:t>
      </w:r>
      <w:proofErr w:type="spellEnd"/>
      <w:r w:rsidRPr="00584C8D">
        <w:rPr>
          <w:rFonts w:cs="Arial"/>
          <w:color w:val="000000"/>
          <w:szCs w:val="23"/>
        </w:rPr>
        <w:t xml:space="preserve">. "Aerogel Uses: Current and Future." </w:t>
      </w:r>
      <w:r w:rsidRPr="00584C8D">
        <w:rPr>
          <w:rFonts w:cs="Arial"/>
          <w:i/>
          <w:iCs/>
          <w:color w:val="000000"/>
          <w:szCs w:val="23"/>
        </w:rPr>
        <w:t>Untitled</w:t>
      </w:r>
      <w:r w:rsidRPr="00584C8D">
        <w:rPr>
          <w:rFonts w:cs="Arial"/>
          <w:color w:val="000000"/>
          <w:szCs w:val="23"/>
        </w:rPr>
        <w:t>. Western Oregon University,</w:t>
      </w:r>
      <w:r>
        <w:rPr>
          <w:rFonts w:cs="Arial"/>
          <w:color w:val="000000"/>
          <w:szCs w:val="23"/>
        </w:rPr>
        <w:t xml:space="preserve"> Accessed </w:t>
      </w:r>
      <w:r w:rsidR="00851E6A">
        <w:rPr>
          <w:rFonts w:cs="Arial"/>
          <w:color w:val="000000"/>
          <w:szCs w:val="23"/>
        </w:rPr>
        <w:t>March 18 2017</w:t>
      </w:r>
      <w:r w:rsidRPr="00584C8D">
        <w:rPr>
          <w:rFonts w:cs="Arial"/>
          <w:color w:val="000000"/>
          <w:szCs w:val="23"/>
        </w:rPr>
        <w:t xml:space="preserve">. </w:t>
      </w:r>
      <w:hyperlink r:id="rId30" w:history="1">
        <w:r w:rsidRPr="00584C8D">
          <w:rPr>
            <w:rStyle w:val="Hyperlink"/>
            <w:rFonts w:cs="Arial"/>
            <w:szCs w:val="23"/>
          </w:rPr>
          <w:t>www.wou.edu/las/physci/ch350/Projects_2006/DeForrest/Aerogel%20Project/Uses-Current%20and%20Future.html</w:t>
        </w:r>
      </w:hyperlink>
      <w:r w:rsidRPr="00584C8D">
        <w:rPr>
          <w:rFonts w:cs="Arial"/>
          <w:color w:val="000000"/>
          <w:szCs w:val="23"/>
        </w:rPr>
        <w:t xml:space="preserve"> </w:t>
      </w:r>
    </w:p>
    <w:p w14:paraId="11E9E381" w14:textId="63139A0A" w:rsidR="00584C8D" w:rsidRPr="00584C8D" w:rsidRDefault="124C19E8" w:rsidP="124C19E8">
      <w:pPr>
        <w:pStyle w:val="ListParagraph"/>
        <w:numPr>
          <w:ilvl w:val="0"/>
          <w:numId w:val="30"/>
        </w:numPr>
        <w:spacing w:after="0"/>
        <w:rPr>
          <w:rFonts w:cs="Arial"/>
          <w:sz w:val="18"/>
          <w:szCs w:val="18"/>
        </w:rPr>
      </w:pPr>
      <w:r w:rsidRPr="124C19E8">
        <w:rPr>
          <w:rFonts w:cs="Arial"/>
          <w:color w:val="000000" w:themeColor="text1"/>
        </w:rPr>
        <w:t xml:space="preserve">NASA Jet Propulsion Laboratory. </w:t>
      </w:r>
      <w:r w:rsidRPr="124C19E8">
        <w:rPr>
          <w:rFonts w:cs="Arial"/>
          <w:i/>
          <w:iCs/>
          <w:color w:val="000000" w:themeColor="text1"/>
        </w:rPr>
        <w:t>Stardust NASA's Comet Sample Return Mission</w:t>
      </w:r>
      <w:r w:rsidRPr="124C19E8">
        <w:rPr>
          <w:rFonts w:cs="Arial"/>
          <w:color w:val="000000" w:themeColor="text1"/>
        </w:rPr>
        <w:t>. Accessed Mar 19, 2017.</w:t>
      </w:r>
      <w:r w:rsidRPr="124C19E8">
        <w:rPr>
          <w:rFonts w:cs="Arial"/>
          <w:b/>
          <w:bCs/>
          <w:color w:val="000000" w:themeColor="text1"/>
        </w:rPr>
        <w:t xml:space="preserve"> </w:t>
      </w:r>
      <w:hyperlink r:id="rId31">
        <w:r w:rsidRPr="124C19E8">
          <w:rPr>
            <w:rStyle w:val="Hyperlink"/>
            <w:rFonts w:cs="Arial"/>
            <w:b/>
            <w:bCs/>
            <w:color w:val="5B9BD5" w:themeColor="accent1"/>
          </w:rPr>
          <w:t>http://stardust.jpl.nasa.gov/photo/aerogel.html</w:t>
        </w:r>
      </w:hyperlink>
    </w:p>
    <w:p w14:paraId="55EA2748" w14:textId="0991FF94" w:rsidR="124C19E8" w:rsidRDefault="124C19E8" w:rsidP="124C19E8">
      <w:pPr>
        <w:spacing w:after="0"/>
        <w:ind w:left="270"/>
        <w:rPr>
          <w:rFonts w:cs="Arial"/>
          <w:color w:val="000000" w:themeColor="text1"/>
        </w:rPr>
      </w:pPr>
    </w:p>
    <w:p w14:paraId="32B19EDC" w14:textId="1A2AA24D" w:rsidR="000411E9" w:rsidRDefault="000411E9">
      <w:pPr>
        <w:rPr>
          <w:rFonts w:asciiTheme="majorHAnsi" w:hAnsiTheme="majorHAnsi" w:cs="Aharoni"/>
          <w:b/>
          <w:sz w:val="28"/>
          <w:szCs w:val="28"/>
        </w:rPr>
      </w:pPr>
    </w:p>
    <w:sectPr w:rsidR="000411E9" w:rsidSect="00632FC2">
      <w:footerReference w:type="default" r:id="rId3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196F9" w14:textId="77777777" w:rsidR="000B3BA2" w:rsidRDefault="000B3BA2" w:rsidP="0061301C">
      <w:pPr>
        <w:spacing w:after="0" w:line="240" w:lineRule="auto"/>
      </w:pPr>
      <w:r>
        <w:separator/>
      </w:r>
    </w:p>
  </w:endnote>
  <w:endnote w:type="continuationSeparator" w:id="0">
    <w:p w14:paraId="0FF731E7" w14:textId="77777777" w:rsidR="000B3BA2" w:rsidRDefault="000B3BA2"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imes New Roman"/>
    <w:charset w:val="B1"/>
    <w:family w:val="auto"/>
    <w:pitch w:val="variable"/>
    <w:sig w:usb0="00000000"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2561" w14:textId="77777777" w:rsidR="00C16C0F" w:rsidRDefault="00C16C0F" w:rsidP="00874072">
    <w:pPr>
      <w:pStyle w:val="Footer"/>
    </w:pPr>
    <w:r>
      <w:rPr>
        <w:noProof/>
      </w:rPr>
      <w:drawing>
        <wp:anchor distT="36576" distB="36576" distL="36576" distR="36576" simplePos="0" relativeHeight="251673600" behindDoc="0" locked="0" layoutInCell="1" allowOverlap="1" wp14:anchorId="4FB0109F" wp14:editId="307A931B">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Pr>
        <w:noProof/>
      </w:rPr>
      <w:drawing>
        <wp:anchor distT="36576" distB="36576" distL="36576" distR="36576" simplePos="0" relativeHeight="251671552" behindDoc="0" locked="0" layoutInCell="1" allowOverlap="1" wp14:anchorId="696A4980" wp14:editId="2D929369">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fldChar w:fldCharType="begin"/>
    </w:r>
    <w:r>
      <w:instrText xml:space="preserve"> PAGE   \* MERGEFORMAT </w:instrText>
    </w:r>
    <w:r>
      <w:fldChar w:fldCharType="separate"/>
    </w:r>
    <w:r w:rsidR="00B11B2D">
      <w:rPr>
        <w:noProof/>
      </w:rPr>
      <w:t>2</w:t>
    </w:r>
    <w:r>
      <w:rPr>
        <w:noProof/>
      </w:rPr>
      <w:fldChar w:fldCharType="end"/>
    </w:r>
    <w:r>
      <w:rPr>
        <w:noProof/>
      </w:rPr>
      <w:drawing>
        <wp:anchor distT="36576" distB="36576" distL="36576" distR="36576" simplePos="0" relativeHeight="251672576" behindDoc="0" locked="0" layoutInCell="1" allowOverlap="1" wp14:anchorId="6B2DE9CD" wp14:editId="5B6F4253">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141397"/>
      <w:docPartObj>
        <w:docPartGallery w:val="Page Numbers (Bottom of Page)"/>
        <w:docPartUnique/>
      </w:docPartObj>
    </w:sdtPr>
    <w:sdtEndPr>
      <w:rPr>
        <w:noProof/>
      </w:rPr>
    </w:sdtEndPr>
    <w:sdtContent>
      <w:p w14:paraId="579ED905" w14:textId="4FA05121" w:rsidR="00C16C0F" w:rsidRDefault="00C16C0F"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14:anchorId="565056DF" wp14:editId="6321985A">
              <wp:simplePos x="0" y="0"/>
              <wp:positionH relativeFrom="column">
                <wp:posOffset>4810125</wp:posOffset>
              </wp:positionH>
              <wp:positionV relativeFrom="paragraph">
                <wp:posOffset>-39370</wp:posOffset>
              </wp:positionV>
              <wp:extent cx="1123315" cy="358140"/>
              <wp:effectExtent l="0" t="0" r="635" b="38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fldChar w:fldCharType="begin"/>
        </w:r>
        <w:r>
          <w:instrText xml:space="preserve"> PAGE   \* MERGEFORMAT </w:instrText>
        </w:r>
        <w:r>
          <w:fldChar w:fldCharType="separate"/>
        </w:r>
        <w:r w:rsidR="004B0F27">
          <w:rPr>
            <w:noProof/>
          </w:rPr>
          <w:t>9</w:t>
        </w:r>
        <w:r>
          <w:rPr>
            <w:noProof/>
          </w:rPr>
          <w:fldChar w:fldCharType="end"/>
        </w:r>
      </w:p>
      <w:p w14:paraId="03F86D16" w14:textId="6646D975" w:rsidR="00C16C0F" w:rsidRDefault="000B3BA2" w:rsidP="00874072">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7C1CA" w14:textId="77777777" w:rsidR="000B3BA2" w:rsidRDefault="000B3BA2" w:rsidP="0061301C">
      <w:pPr>
        <w:spacing w:after="0" w:line="240" w:lineRule="auto"/>
      </w:pPr>
      <w:r>
        <w:separator/>
      </w:r>
    </w:p>
  </w:footnote>
  <w:footnote w:type="continuationSeparator" w:id="0">
    <w:p w14:paraId="4F12190C" w14:textId="77777777" w:rsidR="000B3BA2" w:rsidRDefault="000B3BA2"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A4AA2"/>
    <w:multiLevelType w:val="hybridMultilevel"/>
    <w:tmpl w:val="57B2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14D0A"/>
    <w:multiLevelType w:val="multilevel"/>
    <w:tmpl w:val="9F96E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02B7B"/>
    <w:multiLevelType w:val="multilevel"/>
    <w:tmpl w:val="E9B2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9D4BBE"/>
    <w:multiLevelType w:val="hybridMultilevel"/>
    <w:tmpl w:val="EA9C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4244A"/>
    <w:multiLevelType w:val="hybridMultilevel"/>
    <w:tmpl w:val="DAAED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46C03"/>
    <w:multiLevelType w:val="hybridMultilevel"/>
    <w:tmpl w:val="D8665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4636D"/>
    <w:multiLevelType w:val="hybridMultilevel"/>
    <w:tmpl w:val="32FC5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10D84"/>
    <w:multiLevelType w:val="hybridMultilevel"/>
    <w:tmpl w:val="406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F425A"/>
    <w:multiLevelType w:val="hybridMultilevel"/>
    <w:tmpl w:val="73144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8611F1"/>
    <w:multiLevelType w:val="hybridMultilevel"/>
    <w:tmpl w:val="EE4C8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532DC1"/>
    <w:multiLevelType w:val="hybridMultilevel"/>
    <w:tmpl w:val="1B18B9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BE35FA"/>
    <w:multiLevelType w:val="hybridMultilevel"/>
    <w:tmpl w:val="DE3097B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750320"/>
    <w:multiLevelType w:val="hybridMultilevel"/>
    <w:tmpl w:val="07C6A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65C2F"/>
    <w:multiLevelType w:val="hybridMultilevel"/>
    <w:tmpl w:val="8D4AF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D5684"/>
    <w:multiLevelType w:val="hybridMultilevel"/>
    <w:tmpl w:val="B8C4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266192"/>
    <w:multiLevelType w:val="hybridMultilevel"/>
    <w:tmpl w:val="D0BA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815320"/>
    <w:multiLevelType w:val="hybridMultilevel"/>
    <w:tmpl w:val="777E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0043FF"/>
    <w:multiLevelType w:val="hybridMultilevel"/>
    <w:tmpl w:val="3FB6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4D0629"/>
    <w:multiLevelType w:val="multilevel"/>
    <w:tmpl w:val="06F658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F626E0"/>
    <w:multiLevelType w:val="hybridMultilevel"/>
    <w:tmpl w:val="2110C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BD16C1"/>
    <w:multiLevelType w:val="hybridMultilevel"/>
    <w:tmpl w:val="CC543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EC0F97"/>
    <w:multiLevelType w:val="multilevel"/>
    <w:tmpl w:val="9F96E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793907"/>
    <w:multiLevelType w:val="hybridMultilevel"/>
    <w:tmpl w:val="FE000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C3DE4"/>
    <w:multiLevelType w:val="hybridMultilevel"/>
    <w:tmpl w:val="351A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2603F"/>
    <w:multiLevelType w:val="hybridMultilevel"/>
    <w:tmpl w:val="571A1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0D106F"/>
    <w:multiLevelType w:val="hybridMultilevel"/>
    <w:tmpl w:val="3FB6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7A4781"/>
    <w:multiLevelType w:val="hybridMultilevel"/>
    <w:tmpl w:val="B99C28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6196D"/>
    <w:multiLevelType w:val="hybridMultilevel"/>
    <w:tmpl w:val="5D2AA3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091DBC"/>
    <w:multiLevelType w:val="hybridMultilevel"/>
    <w:tmpl w:val="C290BAC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4F6C6C"/>
    <w:multiLevelType w:val="hybridMultilevel"/>
    <w:tmpl w:val="7BDACCD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1"/>
  </w:num>
  <w:num w:numId="4">
    <w:abstractNumId w:val="3"/>
  </w:num>
  <w:num w:numId="5">
    <w:abstractNumId w:val="8"/>
  </w:num>
  <w:num w:numId="6">
    <w:abstractNumId w:val="2"/>
  </w:num>
  <w:num w:numId="7">
    <w:abstractNumId w:val="10"/>
  </w:num>
  <w:num w:numId="8">
    <w:abstractNumId w:val="12"/>
  </w:num>
  <w:num w:numId="9">
    <w:abstractNumId w:val="26"/>
  </w:num>
  <w:num w:numId="10">
    <w:abstractNumId w:val="24"/>
  </w:num>
  <w:num w:numId="11">
    <w:abstractNumId w:val="22"/>
  </w:num>
  <w:num w:numId="12">
    <w:abstractNumId w:val="19"/>
  </w:num>
  <w:num w:numId="13">
    <w:abstractNumId w:val="5"/>
  </w:num>
  <w:num w:numId="14">
    <w:abstractNumId w:val="23"/>
  </w:num>
  <w:num w:numId="15">
    <w:abstractNumId w:val="14"/>
  </w:num>
  <w:num w:numId="16">
    <w:abstractNumId w:val="18"/>
  </w:num>
  <w:num w:numId="17">
    <w:abstractNumId w:val="1"/>
  </w:num>
  <w:num w:numId="18">
    <w:abstractNumId w:val="28"/>
  </w:num>
  <w:num w:numId="19">
    <w:abstractNumId w:val="7"/>
  </w:num>
  <w:num w:numId="20">
    <w:abstractNumId w:val="9"/>
  </w:num>
  <w:num w:numId="21">
    <w:abstractNumId w:val="6"/>
  </w:num>
  <w:num w:numId="22">
    <w:abstractNumId w:val="16"/>
  </w:num>
  <w:num w:numId="23">
    <w:abstractNumId w:val="30"/>
  </w:num>
  <w:num w:numId="24">
    <w:abstractNumId w:val="17"/>
  </w:num>
  <w:num w:numId="25">
    <w:abstractNumId w:val="15"/>
  </w:num>
  <w:num w:numId="26">
    <w:abstractNumId w:val="20"/>
  </w:num>
  <w:num w:numId="27">
    <w:abstractNumId w:val="11"/>
  </w:num>
  <w:num w:numId="28">
    <w:abstractNumId w:val="13"/>
  </w:num>
  <w:num w:numId="29">
    <w:abstractNumId w:val="0"/>
  </w:num>
  <w:num w:numId="30">
    <w:abstractNumId w:val="2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B0"/>
    <w:rsid w:val="00002D12"/>
    <w:rsid w:val="000127B4"/>
    <w:rsid w:val="00014E2C"/>
    <w:rsid w:val="0001563F"/>
    <w:rsid w:val="000341C7"/>
    <w:rsid w:val="000411E9"/>
    <w:rsid w:val="00042F9E"/>
    <w:rsid w:val="00044553"/>
    <w:rsid w:val="00046A97"/>
    <w:rsid w:val="00063410"/>
    <w:rsid w:val="00064535"/>
    <w:rsid w:val="000807AF"/>
    <w:rsid w:val="00082F9D"/>
    <w:rsid w:val="00092923"/>
    <w:rsid w:val="000A0AF9"/>
    <w:rsid w:val="000A5901"/>
    <w:rsid w:val="000A595E"/>
    <w:rsid w:val="000B31F3"/>
    <w:rsid w:val="000B3244"/>
    <w:rsid w:val="000B3BA2"/>
    <w:rsid w:val="000C64F9"/>
    <w:rsid w:val="000C7246"/>
    <w:rsid w:val="000E627D"/>
    <w:rsid w:val="000F49B7"/>
    <w:rsid w:val="0010058E"/>
    <w:rsid w:val="00103384"/>
    <w:rsid w:val="001128EC"/>
    <w:rsid w:val="00112EC6"/>
    <w:rsid w:val="00113812"/>
    <w:rsid w:val="00130EDE"/>
    <w:rsid w:val="001360F2"/>
    <w:rsid w:val="00144030"/>
    <w:rsid w:val="00146643"/>
    <w:rsid w:val="00151968"/>
    <w:rsid w:val="001608DA"/>
    <w:rsid w:val="00167D1F"/>
    <w:rsid w:val="00177ED4"/>
    <w:rsid w:val="00182B38"/>
    <w:rsid w:val="00190F6F"/>
    <w:rsid w:val="00191634"/>
    <w:rsid w:val="001A5455"/>
    <w:rsid w:val="001B4A63"/>
    <w:rsid w:val="001B5D03"/>
    <w:rsid w:val="001B7072"/>
    <w:rsid w:val="001C4BDD"/>
    <w:rsid w:val="001E424F"/>
    <w:rsid w:val="001F02FF"/>
    <w:rsid w:val="001F493A"/>
    <w:rsid w:val="002133F4"/>
    <w:rsid w:val="002142BC"/>
    <w:rsid w:val="0022198B"/>
    <w:rsid w:val="002238DB"/>
    <w:rsid w:val="00230E27"/>
    <w:rsid w:val="002323F2"/>
    <w:rsid w:val="00244C3F"/>
    <w:rsid w:val="002465E5"/>
    <w:rsid w:val="00254AC8"/>
    <w:rsid w:val="00255044"/>
    <w:rsid w:val="00262067"/>
    <w:rsid w:val="002716A9"/>
    <w:rsid w:val="0027395C"/>
    <w:rsid w:val="002809E1"/>
    <w:rsid w:val="002A0F64"/>
    <w:rsid w:val="002A79D3"/>
    <w:rsid w:val="002B2099"/>
    <w:rsid w:val="002B6202"/>
    <w:rsid w:val="002E2777"/>
    <w:rsid w:val="002E3A65"/>
    <w:rsid w:val="002E4BBE"/>
    <w:rsid w:val="002F63BC"/>
    <w:rsid w:val="003033BD"/>
    <w:rsid w:val="00303A41"/>
    <w:rsid w:val="003046DB"/>
    <w:rsid w:val="00315618"/>
    <w:rsid w:val="003156D2"/>
    <w:rsid w:val="003342D8"/>
    <w:rsid w:val="00335C87"/>
    <w:rsid w:val="00335D2A"/>
    <w:rsid w:val="00337B57"/>
    <w:rsid w:val="0034102F"/>
    <w:rsid w:val="0035099C"/>
    <w:rsid w:val="00363536"/>
    <w:rsid w:val="00366468"/>
    <w:rsid w:val="00373593"/>
    <w:rsid w:val="0038161A"/>
    <w:rsid w:val="0038177B"/>
    <w:rsid w:val="00381D12"/>
    <w:rsid w:val="0039713B"/>
    <w:rsid w:val="003A3CB3"/>
    <w:rsid w:val="003A7F47"/>
    <w:rsid w:val="003B5DCB"/>
    <w:rsid w:val="003B7AAF"/>
    <w:rsid w:val="003C6FD4"/>
    <w:rsid w:val="003C75A8"/>
    <w:rsid w:val="003D542A"/>
    <w:rsid w:val="003E4332"/>
    <w:rsid w:val="003F19D6"/>
    <w:rsid w:val="003F5E6E"/>
    <w:rsid w:val="003F7FE2"/>
    <w:rsid w:val="00404352"/>
    <w:rsid w:val="00405D0E"/>
    <w:rsid w:val="00405FE6"/>
    <w:rsid w:val="00407CA1"/>
    <w:rsid w:val="004146A3"/>
    <w:rsid w:val="00414EB7"/>
    <w:rsid w:val="00423974"/>
    <w:rsid w:val="004404E1"/>
    <w:rsid w:val="00440D06"/>
    <w:rsid w:val="004438B6"/>
    <w:rsid w:val="00453C9A"/>
    <w:rsid w:val="00465347"/>
    <w:rsid w:val="004946DE"/>
    <w:rsid w:val="004B02F7"/>
    <w:rsid w:val="004B0F27"/>
    <w:rsid w:val="004B2289"/>
    <w:rsid w:val="004B58C6"/>
    <w:rsid w:val="004C6797"/>
    <w:rsid w:val="004D5847"/>
    <w:rsid w:val="004D77D0"/>
    <w:rsid w:val="004E0DA3"/>
    <w:rsid w:val="004E5B02"/>
    <w:rsid w:val="004F45C2"/>
    <w:rsid w:val="004F7A86"/>
    <w:rsid w:val="00500E16"/>
    <w:rsid w:val="00504E10"/>
    <w:rsid w:val="00505F6C"/>
    <w:rsid w:val="00506559"/>
    <w:rsid w:val="00507050"/>
    <w:rsid w:val="0051277B"/>
    <w:rsid w:val="00514674"/>
    <w:rsid w:val="00515EA6"/>
    <w:rsid w:val="00525FE7"/>
    <w:rsid w:val="00526929"/>
    <w:rsid w:val="00531469"/>
    <w:rsid w:val="00543975"/>
    <w:rsid w:val="00543AAA"/>
    <w:rsid w:val="00550F45"/>
    <w:rsid w:val="0055100F"/>
    <w:rsid w:val="0055571E"/>
    <w:rsid w:val="005560B9"/>
    <w:rsid w:val="005566E5"/>
    <w:rsid w:val="005645C5"/>
    <w:rsid w:val="0056548D"/>
    <w:rsid w:val="00566EED"/>
    <w:rsid w:val="005715EA"/>
    <w:rsid w:val="00572E53"/>
    <w:rsid w:val="00584C8D"/>
    <w:rsid w:val="0058542A"/>
    <w:rsid w:val="00597E97"/>
    <w:rsid w:val="005A6CC3"/>
    <w:rsid w:val="005B5812"/>
    <w:rsid w:val="005B7B5E"/>
    <w:rsid w:val="005C22A1"/>
    <w:rsid w:val="005C363B"/>
    <w:rsid w:val="005C4FEE"/>
    <w:rsid w:val="005D1B46"/>
    <w:rsid w:val="005E1CFA"/>
    <w:rsid w:val="005E5535"/>
    <w:rsid w:val="00600CB8"/>
    <w:rsid w:val="006054D3"/>
    <w:rsid w:val="00610548"/>
    <w:rsid w:val="0061301C"/>
    <w:rsid w:val="0062213A"/>
    <w:rsid w:val="00624205"/>
    <w:rsid w:val="0063016C"/>
    <w:rsid w:val="0063143D"/>
    <w:rsid w:val="00632FC2"/>
    <w:rsid w:val="006354AC"/>
    <w:rsid w:val="00641843"/>
    <w:rsid w:val="006420DA"/>
    <w:rsid w:val="00642740"/>
    <w:rsid w:val="006455AA"/>
    <w:rsid w:val="006465AA"/>
    <w:rsid w:val="00650711"/>
    <w:rsid w:val="0065173B"/>
    <w:rsid w:val="0065589B"/>
    <w:rsid w:val="00656C21"/>
    <w:rsid w:val="0065795C"/>
    <w:rsid w:val="006676E2"/>
    <w:rsid w:val="0067023B"/>
    <w:rsid w:val="00670ED6"/>
    <w:rsid w:val="0067167F"/>
    <w:rsid w:val="006803DA"/>
    <w:rsid w:val="00680D15"/>
    <w:rsid w:val="00692BCB"/>
    <w:rsid w:val="006930DF"/>
    <w:rsid w:val="00695743"/>
    <w:rsid w:val="00697C41"/>
    <w:rsid w:val="006A1A49"/>
    <w:rsid w:val="006A5680"/>
    <w:rsid w:val="006A5D6C"/>
    <w:rsid w:val="006B386A"/>
    <w:rsid w:val="006C130D"/>
    <w:rsid w:val="006C30CE"/>
    <w:rsid w:val="006C4C7E"/>
    <w:rsid w:val="006D14B1"/>
    <w:rsid w:val="006E293B"/>
    <w:rsid w:val="006E75AD"/>
    <w:rsid w:val="006E7FDF"/>
    <w:rsid w:val="006F7C63"/>
    <w:rsid w:val="00702ACF"/>
    <w:rsid w:val="0070336D"/>
    <w:rsid w:val="00704432"/>
    <w:rsid w:val="00716FBE"/>
    <w:rsid w:val="0072221F"/>
    <w:rsid w:val="00733A05"/>
    <w:rsid w:val="007344DE"/>
    <w:rsid w:val="0073627C"/>
    <w:rsid w:val="00737B22"/>
    <w:rsid w:val="007420DE"/>
    <w:rsid w:val="00747CCA"/>
    <w:rsid w:val="00751834"/>
    <w:rsid w:val="00752C97"/>
    <w:rsid w:val="00753177"/>
    <w:rsid w:val="007678FA"/>
    <w:rsid w:val="00773603"/>
    <w:rsid w:val="00775122"/>
    <w:rsid w:val="0078097A"/>
    <w:rsid w:val="00797D54"/>
    <w:rsid w:val="007A0B5E"/>
    <w:rsid w:val="007B0686"/>
    <w:rsid w:val="007B52D2"/>
    <w:rsid w:val="007D07BE"/>
    <w:rsid w:val="007D567D"/>
    <w:rsid w:val="007D59BC"/>
    <w:rsid w:val="007F1B9F"/>
    <w:rsid w:val="007F25C7"/>
    <w:rsid w:val="007F2D83"/>
    <w:rsid w:val="007F48C3"/>
    <w:rsid w:val="00800440"/>
    <w:rsid w:val="00802A0B"/>
    <w:rsid w:val="00803B8A"/>
    <w:rsid w:val="008050D6"/>
    <w:rsid w:val="00814066"/>
    <w:rsid w:val="008176EE"/>
    <w:rsid w:val="00826CCF"/>
    <w:rsid w:val="008317C7"/>
    <w:rsid w:val="00833F90"/>
    <w:rsid w:val="00842706"/>
    <w:rsid w:val="008449C0"/>
    <w:rsid w:val="00845F89"/>
    <w:rsid w:val="00851795"/>
    <w:rsid w:val="00851E6A"/>
    <w:rsid w:val="0085641F"/>
    <w:rsid w:val="00860679"/>
    <w:rsid w:val="00860C27"/>
    <w:rsid w:val="00864A0E"/>
    <w:rsid w:val="00866F6D"/>
    <w:rsid w:val="00874072"/>
    <w:rsid w:val="00885790"/>
    <w:rsid w:val="00897753"/>
    <w:rsid w:val="008A29F9"/>
    <w:rsid w:val="008A2F2A"/>
    <w:rsid w:val="008B08AE"/>
    <w:rsid w:val="008B332D"/>
    <w:rsid w:val="008B3ABE"/>
    <w:rsid w:val="008B4FA5"/>
    <w:rsid w:val="008B6B4A"/>
    <w:rsid w:val="008B7EA8"/>
    <w:rsid w:val="008C506A"/>
    <w:rsid w:val="008C5996"/>
    <w:rsid w:val="008C69F5"/>
    <w:rsid w:val="008D417C"/>
    <w:rsid w:val="008D77D1"/>
    <w:rsid w:val="008E1F52"/>
    <w:rsid w:val="008F146C"/>
    <w:rsid w:val="008F3658"/>
    <w:rsid w:val="009125B3"/>
    <w:rsid w:val="009133B3"/>
    <w:rsid w:val="00922590"/>
    <w:rsid w:val="00930D9A"/>
    <w:rsid w:val="009310C5"/>
    <w:rsid w:val="009358D1"/>
    <w:rsid w:val="0094045A"/>
    <w:rsid w:val="0094126C"/>
    <w:rsid w:val="0096384D"/>
    <w:rsid w:val="0096454D"/>
    <w:rsid w:val="0096647B"/>
    <w:rsid w:val="00973881"/>
    <w:rsid w:val="00973E7A"/>
    <w:rsid w:val="0097790C"/>
    <w:rsid w:val="009838D6"/>
    <w:rsid w:val="00984324"/>
    <w:rsid w:val="009847E9"/>
    <w:rsid w:val="00984D96"/>
    <w:rsid w:val="0098532B"/>
    <w:rsid w:val="0098552C"/>
    <w:rsid w:val="00993023"/>
    <w:rsid w:val="009944C9"/>
    <w:rsid w:val="00996DD9"/>
    <w:rsid w:val="009A0095"/>
    <w:rsid w:val="009B00D8"/>
    <w:rsid w:val="009B139F"/>
    <w:rsid w:val="009D3B21"/>
    <w:rsid w:val="009E6E2D"/>
    <w:rsid w:val="009F0FD0"/>
    <w:rsid w:val="009F28CB"/>
    <w:rsid w:val="009F4261"/>
    <w:rsid w:val="009F71CB"/>
    <w:rsid w:val="009F77D8"/>
    <w:rsid w:val="00A0610C"/>
    <w:rsid w:val="00A12790"/>
    <w:rsid w:val="00A12A28"/>
    <w:rsid w:val="00A13B00"/>
    <w:rsid w:val="00A2558A"/>
    <w:rsid w:val="00A346D4"/>
    <w:rsid w:val="00A45FA1"/>
    <w:rsid w:val="00A605C8"/>
    <w:rsid w:val="00A87093"/>
    <w:rsid w:val="00AA1969"/>
    <w:rsid w:val="00AA42CF"/>
    <w:rsid w:val="00AA45C3"/>
    <w:rsid w:val="00AB0C41"/>
    <w:rsid w:val="00AB2509"/>
    <w:rsid w:val="00AB2FBD"/>
    <w:rsid w:val="00AD6B02"/>
    <w:rsid w:val="00AD7870"/>
    <w:rsid w:val="00AE035B"/>
    <w:rsid w:val="00B11B2D"/>
    <w:rsid w:val="00B124BA"/>
    <w:rsid w:val="00B20054"/>
    <w:rsid w:val="00B2102E"/>
    <w:rsid w:val="00B22D9E"/>
    <w:rsid w:val="00B244AB"/>
    <w:rsid w:val="00B301A6"/>
    <w:rsid w:val="00B3535D"/>
    <w:rsid w:val="00B413C9"/>
    <w:rsid w:val="00B533B0"/>
    <w:rsid w:val="00B54331"/>
    <w:rsid w:val="00B626F3"/>
    <w:rsid w:val="00B632F9"/>
    <w:rsid w:val="00B70B15"/>
    <w:rsid w:val="00B74CB9"/>
    <w:rsid w:val="00B84058"/>
    <w:rsid w:val="00B9408C"/>
    <w:rsid w:val="00B97242"/>
    <w:rsid w:val="00BA2D51"/>
    <w:rsid w:val="00BA7B98"/>
    <w:rsid w:val="00BB6917"/>
    <w:rsid w:val="00BB7E1F"/>
    <w:rsid w:val="00BC654D"/>
    <w:rsid w:val="00BD2A7C"/>
    <w:rsid w:val="00BD5C34"/>
    <w:rsid w:val="00BE13B5"/>
    <w:rsid w:val="00C06268"/>
    <w:rsid w:val="00C075CE"/>
    <w:rsid w:val="00C12904"/>
    <w:rsid w:val="00C16C0F"/>
    <w:rsid w:val="00C16F32"/>
    <w:rsid w:val="00C175C8"/>
    <w:rsid w:val="00C2024D"/>
    <w:rsid w:val="00C21FB1"/>
    <w:rsid w:val="00C236DD"/>
    <w:rsid w:val="00C2616B"/>
    <w:rsid w:val="00C27B7F"/>
    <w:rsid w:val="00C30132"/>
    <w:rsid w:val="00C4114D"/>
    <w:rsid w:val="00C475B2"/>
    <w:rsid w:val="00C47B0C"/>
    <w:rsid w:val="00C5784E"/>
    <w:rsid w:val="00C64545"/>
    <w:rsid w:val="00C72809"/>
    <w:rsid w:val="00C80E48"/>
    <w:rsid w:val="00C8292B"/>
    <w:rsid w:val="00C847C6"/>
    <w:rsid w:val="00C90C6D"/>
    <w:rsid w:val="00C9489B"/>
    <w:rsid w:val="00C96FE6"/>
    <w:rsid w:val="00CA6241"/>
    <w:rsid w:val="00CA7F84"/>
    <w:rsid w:val="00CB6F15"/>
    <w:rsid w:val="00CB78F5"/>
    <w:rsid w:val="00CC1A7A"/>
    <w:rsid w:val="00CC21EC"/>
    <w:rsid w:val="00CC5526"/>
    <w:rsid w:val="00CC6E65"/>
    <w:rsid w:val="00CE25CD"/>
    <w:rsid w:val="00CE5303"/>
    <w:rsid w:val="00CE7139"/>
    <w:rsid w:val="00CF0B44"/>
    <w:rsid w:val="00CF0F9A"/>
    <w:rsid w:val="00CF7AC8"/>
    <w:rsid w:val="00D022A4"/>
    <w:rsid w:val="00D03248"/>
    <w:rsid w:val="00D072F8"/>
    <w:rsid w:val="00D12B97"/>
    <w:rsid w:val="00D1316D"/>
    <w:rsid w:val="00D16400"/>
    <w:rsid w:val="00D226D6"/>
    <w:rsid w:val="00D22BA9"/>
    <w:rsid w:val="00D22BD0"/>
    <w:rsid w:val="00D264A4"/>
    <w:rsid w:val="00D35C36"/>
    <w:rsid w:val="00D4234B"/>
    <w:rsid w:val="00D43A62"/>
    <w:rsid w:val="00D43E97"/>
    <w:rsid w:val="00D45C15"/>
    <w:rsid w:val="00D52002"/>
    <w:rsid w:val="00D52206"/>
    <w:rsid w:val="00D64213"/>
    <w:rsid w:val="00D7181E"/>
    <w:rsid w:val="00D73246"/>
    <w:rsid w:val="00D73BD7"/>
    <w:rsid w:val="00D8068A"/>
    <w:rsid w:val="00D8192E"/>
    <w:rsid w:val="00D90A64"/>
    <w:rsid w:val="00DA0154"/>
    <w:rsid w:val="00DA1B0B"/>
    <w:rsid w:val="00DA2379"/>
    <w:rsid w:val="00DA5E30"/>
    <w:rsid w:val="00DA758C"/>
    <w:rsid w:val="00DB3E23"/>
    <w:rsid w:val="00DD0FF6"/>
    <w:rsid w:val="00DF1CF1"/>
    <w:rsid w:val="00DF57B0"/>
    <w:rsid w:val="00DF6359"/>
    <w:rsid w:val="00E02C04"/>
    <w:rsid w:val="00E05D61"/>
    <w:rsid w:val="00E066D1"/>
    <w:rsid w:val="00E15D7C"/>
    <w:rsid w:val="00E33878"/>
    <w:rsid w:val="00E33F4A"/>
    <w:rsid w:val="00E3612A"/>
    <w:rsid w:val="00E37DF3"/>
    <w:rsid w:val="00E41286"/>
    <w:rsid w:val="00E44D85"/>
    <w:rsid w:val="00E55608"/>
    <w:rsid w:val="00E560F3"/>
    <w:rsid w:val="00E629E4"/>
    <w:rsid w:val="00E65C3A"/>
    <w:rsid w:val="00E6658E"/>
    <w:rsid w:val="00E716A5"/>
    <w:rsid w:val="00E8181B"/>
    <w:rsid w:val="00E934DD"/>
    <w:rsid w:val="00E951C3"/>
    <w:rsid w:val="00E95582"/>
    <w:rsid w:val="00E95C55"/>
    <w:rsid w:val="00EA3C5D"/>
    <w:rsid w:val="00EA6132"/>
    <w:rsid w:val="00EB23FC"/>
    <w:rsid w:val="00EB3194"/>
    <w:rsid w:val="00ED271F"/>
    <w:rsid w:val="00F04827"/>
    <w:rsid w:val="00F04EA2"/>
    <w:rsid w:val="00F1295A"/>
    <w:rsid w:val="00F129C6"/>
    <w:rsid w:val="00F131E1"/>
    <w:rsid w:val="00F16A0C"/>
    <w:rsid w:val="00F16E4A"/>
    <w:rsid w:val="00F24758"/>
    <w:rsid w:val="00F3476D"/>
    <w:rsid w:val="00F37DEF"/>
    <w:rsid w:val="00F431DB"/>
    <w:rsid w:val="00F44F90"/>
    <w:rsid w:val="00F52EE2"/>
    <w:rsid w:val="00F53955"/>
    <w:rsid w:val="00F55E4F"/>
    <w:rsid w:val="00F70BAE"/>
    <w:rsid w:val="00F71A00"/>
    <w:rsid w:val="00F73227"/>
    <w:rsid w:val="00F75A5B"/>
    <w:rsid w:val="00F81B5D"/>
    <w:rsid w:val="00F84F86"/>
    <w:rsid w:val="00F91A28"/>
    <w:rsid w:val="00F92BA2"/>
    <w:rsid w:val="00F93B81"/>
    <w:rsid w:val="00F96C82"/>
    <w:rsid w:val="00FA0079"/>
    <w:rsid w:val="00FA1AB5"/>
    <w:rsid w:val="00FA31D5"/>
    <w:rsid w:val="00FA3389"/>
    <w:rsid w:val="00FC6636"/>
    <w:rsid w:val="00FD0225"/>
    <w:rsid w:val="00FE118F"/>
    <w:rsid w:val="124C19E8"/>
    <w:rsid w:val="21E7E97F"/>
    <w:rsid w:val="7151F9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394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132"/>
    <w:rPr>
      <w:rFonts w:ascii="Arial" w:hAnsi="Arial"/>
    </w:rPr>
  </w:style>
  <w:style w:type="paragraph" w:styleId="Heading1">
    <w:name w:val="heading 1"/>
    <w:basedOn w:val="Normal"/>
    <w:next w:val="Normal"/>
    <w:link w:val="Heading1Char"/>
    <w:uiPriority w:val="9"/>
    <w:rsid w:val="009F0FD0"/>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paragraph" w:styleId="Heading3">
    <w:name w:val="heading 3"/>
    <w:basedOn w:val="Normal"/>
    <w:next w:val="Normal"/>
    <w:link w:val="Heading3Char"/>
    <w:uiPriority w:val="9"/>
    <w:semiHidden/>
    <w:unhideWhenUsed/>
    <w:qFormat/>
    <w:rsid w:val="004E0DA3"/>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rsid w:val="00BE13B5"/>
    <w:pPr>
      <w:pBdr>
        <w:bottom w:val="single" w:sz="4" w:space="1" w:color="ED7D31" w:themeColor="accent2"/>
      </w:pBdr>
      <w:spacing w:after="240"/>
    </w:pPr>
    <w:rPr>
      <w:rFonts w:ascii="Arial Black" w:hAnsi="Arial Black" w:cs="Aharoni"/>
      <w:b/>
      <w:color w:val="FF0000"/>
      <w:sz w:val="48"/>
    </w:rPr>
  </w:style>
  <w:style w:type="paragraph" w:customStyle="1" w:styleId="Title2NL">
    <w:name w:val="Title2 NL"/>
    <w:basedOn w:val="Normal"/>
    <w:link w:val="Title2NLChar"/>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NLHeading">
    <w:name w:val="NL Heading"/>
    <w:next w:val="Normal"/>
    <w:link w:val="NLHeadingChar"/>
    <w:qFormat/>
    <w:rsid w:val="00381D12"/>
    <w:rPr>
      <w:rFonts w:asciiTheme="majorHAnsi" w:hAnsiTheme="majorHAnsi" w:cs="Aharoni"/>
      <w:b/>
      <w:color w:val="002060"/>
      <w:sz w:val="28"/>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NLHeadingChar">
    <w:name w:val="NL Heading Char"/>
    <w:basedOn w:val="DefaultParagraphFont"/>
    <w:link w:val="NLHeading"/>
    <w:rsid w:val="00381D12"/>
    <w:rPr>
      <w:rFonts w:asciiTheme="majorHAnsi" w:hAnsiTheme="majorHAnsi" w:cs="Aharoni"/>
      <w:b/>
      <w:color w:val="002060"/>
      <w:sz w:val="28"/>
    </w:rPr>
  </w:style>
  <w:style w:type="character" w:styleId="Strong">
    <w:name w:val="Strong"/>
    <w:basedOn w:val="DefaultParagraphFont"/>
    <w:uiPriority w:val="22"/>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uiPriority w:val="34"/>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0563C1"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54F72" w:themeColor="followedHyperlink"/>
      <w:u w:val="single"/>
    </w:rPr>
  </w:style>
  <w:style w:type="paragraph" w:styleId="Caption">
    <w:name w:val="caption"/>
    <w:basedOn w:val="Normal"/>
    <w:next w:val="Normal"/>
    <w:uiPriority w:val="35"/>
    <w:unhideWhenUsed/>
    <w:rsid w:val="005C22A1"/>
    <w:pPr>
      <w:spacing w:line="240" w:lineRule="auto"/>
    </w:pPr>
    <w:rPr>
      <w:rFonts w:asciiTheme="minorHAnsi" w:hAnsiTheme="minorHAnsi"/>
      <w:b/>
      <w:bCs/>
      <w:color w:val="5B9BD5" w:themeColor="accent1"/>
      <w:sz w:val="18"/>
      <w:szCs w:val="18"/>
    </w:rPr>
  </w:style>
  <w:style w:type="table" w:styleId="TableGrid">
    <w:name w:val="Table Grid"/>
    <w:basedOn w:val="TableNormal"/>
    <w:uiPriority w:val="59"/>
    <w:rsid w:val="005C2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E0DA3"/>
    <w:rPr>
      <w:rFonts w:asciiTheme="majorHAnsi" w:eastAsiaTheme="majorEastAsia" w:hAnsiTheme="majorHAnsi" w:cstheme="majorBidi"/>
      <w:b/>
      <w:bCs/>
      <w:color w:val="5B9BD5" w:themeColor="accent1"/>
    </w:rPr>
  </w:style>
  <w:style w:type="character" w:styleId="Emphasis">
    <w:name w:val="Emphasis"/>
    <w:basedOn w:val="DefaultParagraphFont"/>
    <w:uiPriority w:val="20"/>
    <w:rsid w:val="004E0DA3"/>
    <w:rPr>
      <w:b/>
      <w:bCs/>
      <w:i w:val="0"/>
      <w:iCs w:val="0"/>
    </w:rPr>
  </w:style>
  <w:style w:type="character" w:styleId="HTMLCite">
    <w:name w:val="HTML Cite"/>
    <w:basedOn w:val="DefaultParagraphFont"/>
    <w:uiPriority w:val="99"/>
    <w:semiHidden/>
    <w:unhideWhenUsed/>
    <w:rsid w:val="004E0DA3"/>
    <w:rPr>
      <w:i/>
      <w:iCs/>
    </w:rPr>
  </w:style>
  <w:style w:type="character" w:customStyle="1" w:styleId="st">
    <w:name w:val="st"/>
    <w:basedOn w:val="DefaultParagraphFont"/>
    <w:rsid w:val="004E0DA3"/>
  </w:style>
  <w:style w:type="paragraph" w:styleId="Title">
    <w:name w:val="Title"/>
    <w:basedOn w:val="Normal"/>
    <w:next w:val="Normal"/>
    <w:link w:val="TitleChar"/>
    <w:uiPriority w:val="10"/>
    <w:rsid w:val="006E7FD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7FDF"/>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rsid w:val="006E7FD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E7FDF"/>
    <w:rPr>
      <w:rFonts w:asciiTheme="majorHAnsi" w:eastAsiaTheme="majorEastAsia" w:hAnsiTheme="majorHAnsi" w:cstheme="majorBidi"/>
      <w:i/>
      <w:iCs/>
      <w:color w:val="5B9BD5" w:themeColor="accent1"/>
      <w:spacing w:val="15"/>
      <w:sz w:val="24"/>
      <w:szCs w:val="24"/>
    </w:rPr>
  </w:style>
  <w:style w:type="character" w:customStyle="1" w:styleId="apple-style-span">
    <w:name w:val="apple-style-span"/>
    <w:rsid w:val="006465AA"/>
  </w:style>
  <w:style w:type="character" w:customStyle="1" w:styleId="apple-converted-space">
    <w:name w:val="apple-converted-space"/>
    <w:rsid w:val="006465AA"/>
  </w:style>
  <w:style w:type="paragraph" w:customStyle="1" w:styleId="MainTitle">
    <w:name w:val="Main Title"/>
    <w:basedOn w:val="TitleNL"/>
    <w:next w:val="Normal"/>
    <w:qFormat/>
    <w:rsid w:val="001360F2"/>
    <w:pPr>
      <w:pBdr>
        <w:bottom w:val="none" w:sz="0" w:space="0" w:color="auto"/>
      </w:pBdr>
      <w:tabs>
        <w:tab w:val="center" w:pos="4680"/>
      </w:tabs>
      <w:jc w:val="center"/>
    </w:pPr>
    <w:rPr>
      <w:rFonts w:ascii="Cambria" w:hAnsi="Cambria" w:cs="Arial"/>
      <w:color w:val="002060"/>
      <w:sz w:val="56"/>
      <w:szCs w:val="56"/>
    </w:rPr>
  </w:style>
  <w:style w:type="paragraph" w:customStyle="1" w:styleId="Subheading">
    <w:name w:val="Subheading"/>
    <w:basedOn w:val="NLHeading"/>
    <w:next w:val="Normal"/>
    <w:qFormat/>
    <w:rsid w:val="00B70B15"/>
    <w:pPr>
      <w:ind w:firstLine="720"/>
    </w:pPr>
    <w:rPr>
      <w:rFonts w:cs="Arial"/>
      <w:b w:val="0"/>
      <w:i/>
      <w:color w:val="000000" w:themeColor="text1"/>
      <w:szCs w:val="28"/>
    </w:rPr>
  </w:style>
  <w:style w:type="character" w:customStyle="1" w:styleId="oneclick-link">
    <w:name w:val="oneclick-link"/>
    <w:basedOn w:val="DefaultParagraphFont"/>
    <w:rsid w:val="00800440"/>
  </w:style>
  <w:style w:type="character" w:customStyle="1" w:styleId="oneclick-linkoneclick-available">
    <w:name w:val="oneclick-link oneclick-available"/>
    <w:basedOn w:val="DefaultParagraphFont"/>
    <w:rsid w:val="00800440"/>
  </w:style>
  <w:style w:type="character" w:customStyle="1" w:styleId="Heading1Char">
    <w:name w:val="Heading 1 Char"/>
    <w:basedOn w:val="DefaultParagraphFont"/>
    <w:link w:val="Heading1"/>
    <w:uiPriority w:val="9"/>
    <w:rsid w:val="009F0FD0"/>
    <w:rPr>
      <w:rFonts w:asciiTheme="majorHAnsi" w:eastAsiaTheme="majorEastAsia" w:hAnsiTheme="majorHAnsi" w:cstheme="majorBidi"/>
      <w:b/>
      <w:bCs/>
      <w:color w:val="2C6EAB" w:themeColor="accent1" w:themeShade="B5"/>
      <w:sz w:val="32"/>
      <w:szCs w:val="32"/>
    </w:rPr>
  </w:style>
  <w:style w:type="character" w:customStyle="1" w:styleId="watch-title">
    <w:name w:val="watch-title"/>
    <w:basedOn w:val="DefaultParagraphFont"/>
    <w:rsid w:val="009F0FD0"/>
  </w:style>
  <w:style w:type="character" w:styleId="CommentReference">
    <w:name w:val="annotation reference"/>
    <w:basedOn w:val="DefaultParagraphFont"/>
    <w:uiPriority w:val="99"/>
    <w:semiHidden/>
    <w:unhideWhenUsed/>
    <w:rsid w:val="002465E5"/>
    <w:rPr>
      <w:sz w:val="16"/>
      <w:szCs w:val="16"/>
    </w:rPr>
  </w:style>
  <w:style w:type="paragraph" w:styleId="CommentText">
    <w:name w:val="annotation text"/>
    <w:basedOn w:val="Normal"/>
    <w:link w:val="CommentTextChar"/>
    <w:uiPriority w:val="99"/>
    <w:semiHidden/>
    <w:unhideWhenUsed/>
    <w:rsid w:val="002465E5"/>
    <w:pPr>
      <w:spacing w:line="240" w:lineRule="auto"/>
    </w:pPr>
    <w:rPr>
      <w:sz w:val="20"/>
      <w:szCs w:val="20"/>
    </w:rPr>
  </w:style>
  <w:style w:type="character" w:customStyle="1" w:styleId="CommentTextChar">
    <w:name w:val="Comment Text Char"/>
    <w:basedOn w:val="DefaultParagraphFont"/>
    <w:link w:val="CommentText"/>
    <w:uiPriority w:val="99"/>
    <w:semiHidden/>
    <w:rsid w:val="002465E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465E5"/>
    <w:rPr>
      <w:b/>
      <w:bCs/>
    </w:rPr>
  </w:style>
  <w:style w:type="character" w:customStyle="1" w:styleId="CommentSubjectChar">
    <w:name w:val="Comment Subject Char"/>
    <w:basedOn w:val="CommentTextChar"/>
    <w:link w:val="CommentSubject"/>
    <w:uiPriority w:val="99"/>
    <w:semiHidden/>
    <w:rsid w:val="002465E5"/>
    <w:rPr>
      <w:rFonts w:ascii="Arial" w:hAnsi="Arial"/>
      <w:b/>
      <w:bCs/>
      <w:sz w:val="20"/>
      <w:szCs w:val="20"/>
    </w:rPr>
  </w:style>
  <w:style w:type="character" w:customStyle="1" w:styleId="nbsp1">
    <w:name w:val="nbsp1"/>
    <w:basedOn w:val="DefaultParagraphFont"/>
    <w:rsid w:val="00F431DB"/>
  </w:style>
  <w:style w:type="character" w:customStyle="1" w:styleId="hvr">
    <w:name w:val="hvr"/>
    <w:basedOn w:val="DefaultParagraphFont"/>
    <w:rsid w:val="00BC6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9322">
      <w:bodyDiv w:val="1"/>
      <w:marLeft w:val="0"/>
      <w:marRight w:val="0"/>
      <w:marTop w:val="0"/>
      <w:marBottom w:val="0"/>
      <w:divBdr>
        <w:top w:val="none" w:sz="0" w:space="0" w:color="auto"/>
        <w:left w:val="none" w:sz="0" w:space="0" w:color="auto"/>
        <w:bottom w:val="none" w:sz="0" w:space="0" w:color="auto"/>
        <w:right w:val="none" w:sz="0" w:space="0" w:color="auto"/>
      </w:divBdr>
    </w:div>
    <w:div w:id="154498239">
      <w:bodyDiv w:val="1"/>
      <w:marLeft w:val="0"/>
      <w:marRight w:val="0"/>
      <w:marTop w:val="0"/>
      <w:marBottom w:val="0"/>
      <w:divBdr>
        <w:top w:val="none" w:sz="0" w:space="0" w:color="auto"/>
        <w:left w:val="none" w:sz="0" w:space="0" w:color="auto"/>
        <w:bottom w:val="none" w:sz="0" w:space="0" w:color="auto"/>
        <w:right w:val="none" w:sz="0" w:space="0" w:color="auto"/>
      </w:divBdr>
    </w:div>
    <w:div w:id="447311669">
      <w:bodyDiv w:val="1"/>
      <w:marLeft w:val="0"/>
      <w:marRight w:val="0"/>
      <w:marTop w:val="0"/>
      <w:marBottom w:val="0"/>
      <w:divBdr>
        <w:top w:val="none" w:sz="0" w:space="0" w:color="auto"/>
        <w:left w:val="none" w:sz="0" w:space="0" w:color="auto"/>
        <w:bottom w:val="none" w:sz="0" w:space="0" w:color="auto"/>
        <w:right w:val="none" w:sz="0" w:space="0" w:color="auto"/>
      </w:divBdr>
    </w:div>
    <w:div w:id="506135487">
      <w:bodyDiv w:val="1"/>
      <w:marLeft w:val="0"/>
      <w:marRight w:val="0"/>
      <w:marTop w:val="0"/>
      <w:marBottom w:val="0"/>
      <w:divBdr>
        <w:top w:val="none" w:sz="0" w:space="0" w:color="auto"/>
        <w:left w:val="none" w:sz="0" w:space="0" w:color="auto"/>
        <w:bottom w:val="none" w:sz="0" w:space="0" w:color="auto"/>
        <w:right w:val="none" w:sz="0" w:space="0" w:color="auto"/>
      </w:divBdr>
    </w:div>
    <w:div w:id="727728759">
      <w:bodyDiv w:val="1"/>
      <w:marLeft w:val="0"/>
      <w:marRight w:val="0"/>
      <w:marTop w:val="0"/>
      <w:marBottom w:val="0"/>
      <w:divBdr>
        <w:top w:val="none" w:sz="0" w:space="0" w:color="auto"/>
        <w:left w:val="none" w:sz="0" w:space="0" w:color="auto"/>
        <w:bottom w:val="none" w:sz="0" w:space="0" w:color="auto"/>
        <w:right w:val="none" w:sz="0" w:space="0" w:color="auto"/>
      </w:divBdr>
    </w:div>
    <w:div w:id="955212222">
      <w:bodyDiv w:val="1"/>
      <w:marLeft w:val="0"/>
      <w:marRight w:val="0"/>
      <w:marTop w:val="0"/>
      <w:marBottom w:val="0"/>
      <w:divBdr>
        <w:top w:val="none" w:sz="0" w:space="0" w:color="auto"/>
        <w:left w:val="none" w:sz="0" w:space="0" w:color="auto"/>
        <w:bottom w:val="none" w:sz="0" w:space="0" w:color="auto"/>
        <w:right w:val="none" w:sz="0" w:space="0" w:color="auto"/>
      </w:divBdr>
      <w:divsChild>
        <w:div w:id="2011591746">
          <w:marLeft w:val="0"/>
          <w:marRight w:val="0"/>
          <w:marTop w:val="0"/>
          <w:marBottom w:val="0"/>
          <w:divBdr>
            <w:top w:val="none" w:sz="0" w:space="0" w:color="auto"/>
            <w:left w:val="none" w:sz="0" w:space="0" w:color="auto"/>
            <w:bottom w:val="none" w:sz="0" w:space="0" w:color="auto"/>
            <w:right w:val="none" w:sz="0" w:space="0" w:color="auto"/>
          </w:divBdr>
          <w:divsChild>
            <w:div w:id="376973638">
              <w:marLeft w:val="0"/>
              <w:marRight w:val="0"/>
              <w:marTop w:val="0"/>
              <w:marBottom w:val="0"/>
              <w:divBdr>
                <w:top w:val="none" w:sz="0" w:space="0" w:color="auto"/>
                <w:left w:val="none" w:sz="0" w:space="0" w:color="auto"/>
                <w:bottom w:val="none" w:sz="0" w:space="0" w:color="auto"/>
                <w:right w:val="none" w:sz="0" w:space="0" w:color="auto"/>
              </w:divBdr>
              <w:divsChild>
                <w:div w:id="1968778494">
                  <w:marLeft w:val="0"/>
                  <w:marRight w:val="0"/>
                  <w:marTop w:val="0"/>
                  <w:marBottom w:val="0"/>
                  <w:divBdr>
                    <w:top w:val="none" w:sz="0" w:space="0" w:color="auto"/>
                    <w:left w:val="none" w:sz="0" w:space="0" w:color="auto"/>
                    <w:bottom w:val="none" w:sz="0" w:space="0" w:color="auto"/>
                    <w:right w:val="none" w:sz="0" w:space="0" w:color="auto"/>
                  </w:divBdr>
                  <w:divsChild>
                    <w:div w:id="1266843106">
                      <w:marLeft w:val="0"/>
                      <w:marRight w:val="0"/>
                      <w:marTop w:val="0"/>
                      <w:marBottom w:val="0"/>
                      <w:divBdr>
                        <w:top w:val="none" w:sz="0" w:space="0" w:color="auto"/>
                        <w:left w:val="none" w:sz="0" w:space="0" w:color="auto"/>
                        <w:bottom w:val="none" w:sz="0" w:space="0" w:color="auto"/>
                        <w:right w:val="none" w:sz="0" w:space="0" w:color="auto"/>
                      </w:divBdr>
                      <w:divsChild>
                        <w:div w:id="344794707">
                          <w:marLeft w:val="0"/>
                          <w:marRight w:val="0"/>
                          <w:marTop w:val="0"/>
                          <w:marBottom w:val="0"/>
                          <w:divBdr>
                            <w:top w:val="none" w:sz="0" w:space="0" w:color="auto"/>
                            <w:left w:val="none" w:sz="0" w:space="0" w:color="auto"/>
                            <w:bottom w:val="none" w:sz="0" w:space="0" w:color="auto"/>
                            <w:right w:val="none" w:sz="0" w:space="0" w:color="auto"/>
                          </w:divBdr>
                          <w:divsChild>
                            <w:div w:id="438768148">
                              <w:marLeft w:val="0"/>
                              <w:marRight w:val="0"/>
                              <w:marTop w:val="0"/>
                              <w:marBottom w:val="0"/>
                              <w:divBdr>
                                <w:top w:val="none" w:sz="0" w:space="0" w:color="auto"/>
                                <w:left w:val="none" w:sz="0" w:space="0" w:color="auto"/>
                                <w:bottom w:val="none" w:sz="0" w:space="0" w:color="auto"/>
                                <w:right w:val="none" w:sz="0" w:space="0" w:color="auto"/>
                              </w:divBdr>
                              <w:divsChild>
                                <w:div w:id="683553132">
                                  <w:marLeft w:val="0"/>
                                  <w:marRight w:val="0"/>
                                  <w:marTop w:val="0"/>
                                  <w:marBottom w:val="0"/>
                                  <w:divBdr>
                                    <w:top w:val="none" w:sz="0" w:space="0" w:color="auto"/>
                                    <w:left w:val="none" w:sz="0" w:space="0" w:color="auto"/>
                                    <w:bottom w:val="none" w:sz="0" w:space="0" w:color="auto"/>
                                    <w:right w:val="none" w:sz="0" w:space="0" w:color="auto"/>
                                  </w:divBdr>
                                  <w:divsChild>
                                    <w:div w:id="759988020">
                                      <w:marLeft w:val="0"/>
                                      <w:marRight w:val="0"/>
                                      <w:marTop w:val="0"/>
                                      <w:marBottom w:val="0"/>
                                      <w:divBdr>
                                        <w:top w:val="none" w:sz="0" w:space="0" w:color="auto"/>
                                        <w:left w:val="none" w:sz="0" w:space="0" w:color="auto"/>
                                        <w:bottom w:val="none" w:sz="0" w:space="0" w:color="auto"/>
                                        <w:right w:val="none" w:sz="0" w:space="0" w:color="auto"/>
                                      </w:divBdr>
                                      <w:divsChild>
                                        <w:div w:id="1943680862">
                                          <w:marLeft w:val="0"/>
                                          <w:marRight w:val="0"/>
                                          <w:marTop w:val="0"/>
                                          <w:marBottom w:val="0"/>
                                          <w:divBdr>
                                            <w:top w:val="none" w:sz="0" w:space="0" w:color="auto"/>
                                            <w:left w:val="none" w:sz="0" w:space="0" w:color="auto"/>
                                            <w:bottom w:val="none" w:sz="0" w:space="0" w:color="auto"/>
                                            <w:right w:val="none" w:sz="0" w:space="0" w:color="auto"/>
                                          </w:divBdr>
                                          <w:divsChild>
                                            <w:div w:id="1123231913">
                                              <w:marLeft w:val="0"/>
                                              <w:marRight w:val="0"/>
                                              <w:marTop w:val="0"/>
                                              <w:marBottom w:val="0"/>
                                              <w:divBdr>
                                                <w:top w:val="none" w:sz="0" w:space="0" w:color="auto"/>
                                                <w:left w:val="none" w:sz="0" w:space="0" w:color="auto"/>
                                                <w:bottom w:val="none" w:sz="0" w:space="0" w:color="auto"/>
                                                <w:right w:val="none" w:sz="0" w:space="0" w:color="auto"/>
                                              </w:divBdr>
                                              <w:divsChild>
                                                <w:div w:id="2111125279">
                                                  <w:marLeft w:val="0"/>
                                                  <w:marRight w:val="0"/>
                                                  <w:marTop w:val="0"/>
                                                  <w:marBottom w:val="0"/>
                                                  <w:divBdr>
                                                    <w:top w:val="none" w:sz="0" w:space="0" w:color="auto"/>
                                                    <w:left w:val="none" w:sz="0" w:space="0" w:color="auto"/>
                                                    <w:bottom w:val="none" w:sz="0" w:space="0" w:color="auto"/>
                                                    <w:right w:val="none" w:sz="0" w:space="0" w:color="auto"/>
                                                  </w:divBdr>
                                                  <w:divsChild>
                                                    <w:div w:id="684214477">
                                                      <w:marLeft w:val="0"/>
                                                      <w:marRight w:val="0"/>
                                                      <w:marTop w:val="0"/>
                                                      <w:marBottom w:val="0"/>
                                                      <w:divBdr>
                                                        <w:top w:val="none" w:sz="0" w:space="0" w:color="auto"/>
                                                        <w:left w:val="none" w:sz="0" w:space="0" w:color="auto"/>
                                                        <w:bottom w:val="none" w:sz="0" w:space="0" w:color="auto"/>
                                                        <w:right w:val="none" w:sz="0" w:space="0" w:color="auto"/>
                                                      </w:divBdr>
                                                      <w:divsChild>
                                                        <w:div w:id="658002253">
                                                          <w:marLeft w:val="0"/>
                                                          <w:marRight w:val="0"/>
                                                          <w:marTop w:val="0"/>
                                                          <w:marBottom w:val="0"/>
                                                          <w:divBdr>
                                                            <w:top w:val="none" w:sz="0" w:space="0" w:color="auto"/>
                                                            <w:left w:val="none" w:sz="0" w:space="0" w:color="auto"/>
                                                            <w:bottom w:val="none" w:sz="0" w:space="0" w:color="auto"/>
                                                            <w:right w:val="none" w:sz="0" w:space="0" w:color="auto"/>
                                                          </w:divBdr>
                                                          <w:divsChild>
                                                            <w:div w:id="188951035">
                                                              <w:marLeft w:val="0"/>
                                                              <w:marRight w:val="0"/>
                                                              <w:marTop w:val="0"/>
                                                              <w:marBottom w:val="0"/>
                                                              <w:divBdr>
                                                                <w:top w:val="none" w:sz="0" w:space="0" w:color="auto"/>
                                                                <w:left w:val="none" w:sz="0" w:space="0" w:color="auto"/>
                                                                <w:bottom w:val="none" w:sz="0" w:space="0" w:color="auto"/>
                                                                <w:right w:val="none" w:sz="0" w:space="0" w:color="auto"/>
                                                              </w:divBdr>
                                                              <w:divsChild>
                                                                <w:div w:id="15137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93947903">
      <w:bodyDiv w:val="1"/>
      <w:marLeft w:val="0"/>
      <w:marRight w:val="0"/>
      <w:marTop w:val="0"/>
      <w:marBottom w:val="0"/>
      <w:divBdr>
        <w:top w:val="none" w:sz="0" w:space="0" w:color="auto"/>
        <w:left w:val="none" w:sz="0" w:space="0" w:color="auto"/>
        <w:bottom w:val="none" w:sz="0" w:space="0" w:color="auto"/>
        <w:right w:val="none" w:sz="0" w:space="0" w:color="auto"/>
      </w:divBdr>
    </w:div>
    <w:div w:id="1016156151">
      <w:bodyDiv w:val="1"/>
      <w:marLeft w:val="0"/>
      <w:marRight w:val="0"/>
      <w:marTop w:val="0"/>
      <w:marBottom w:val="0"/>
      <w:divBdr>
        <w:top w:val="none" w:sz="0" w:space="0" w:color="auto"/>
        <w:left w:val="none" w:sz="0" w:space="0" w:color="auto"/>
        <w:bottom w:val="none" w:sz="0" w:space="0" w:color="auto"/>
        <w:right w:val="none" w:sz="0" w:space="0" w:color="auto"/>
      </w:divBdr>
    </w:div>
    <w:div w:id="1142887271">
      <w:bodyDiv w:val="1"/>
      <w:marLeft w:val="0"/>
      <w:marRight w:val="0"/>
      <w:marTop w:val="0"/>
      <w:marBottom w:val="0"/>
      <w:divBdr>
        <w:top w:val="none" w:sz="0" w:space="0" w:color="auto"/>
        <w:left w:val="none" w:sz="0" w:space="0" w:color="auto"/>
        <w:bottom w:val="none" w:sz="0" w:space="0" w:color="auto"/>
        <w:right w:val="none" w:sz="0" w:space="0" w:color="auto"/>
      </w:divBdr>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0584379">
      <w:bodyDiv w:val="1"/>
      <w:marLeft w:val="0"/>
      <w:marRight w:val="0"/>
      <w:marTop w:val="0"/>
      <w:marBottom w:val="0"/>
      <w:divBdr>
        <w:top w:val="none" w:sz="0" w:space="0" w:color="auto"/>
        <w:left w:val="none" w:sz="0" w:space="0" w:color="auto"/>
        <w:bottom w:val="none" w:sz="0" w:space="0" w:color="auto"/>
        <w:right w:val="none" w:sz="0" w:space="0" w:color="auto"/>
      </w:divBdr>
    </w:div>
    <w:div w:id="1555694801">
      <w:bodyDiv w:val="1"/>
      <w:marLeft w:val="0"/>
      <w:marRight w:val="0"/>
      <w:marTop w:val="0"/>
      <w:marBottom w:val="0"/>
      <w:divBdr>
        <w:top w:val="none" w:sz="0" w:space="0" w:color="auto"/>
        <w:left w:val="none" w:sz="0" w:space="0" w:color="auto"/>
        <w:bottom w:val="none" w:sz="0" w:space="0" w:color="auto"/>
        <w:right w:val="none" w:sz="0" w:space="0" w:color="auto"/>
      </w:divBdr>
    </w:div>
    <w:div w:id="1741173379">
      <w:bodyDiv w:val="1"/>
      <w:marLeft w:val="0"/>
      <w:marRight w:val="0"/>
      <w:marTop w:val="0"/>
      <w:marBottom w:val="0"/>
      <w:divBdr>
        <w:top w:val="none" w:sz="0" w:space="0" w:color="auto"/>
        <w:left w:val="none" w:sz="0" w:space="0" w:color="auto"/>
        <w:bottom w:val="none" w:sz="0" w:space="0" w:color="auto"/>
        <w:right w:val="none" w:sz="0" w:space="0" w:color="auto"/>
      </w:divBdr>
    </w:div>
    <w:div w:id="1759979881">
      <w:bodyDiv w:val="1"/>
      <w:marLeft w:val="0"/>
      <w:marRight w:val="0"/>
      <w:marTop w:val="0"/>
      <w:marBottom w:val="0"/>
      <w:divBdr>
        <w:top w:val="none" w:sz="0" w:space="0" w:color="auto"/>
        <w:left w:val="none" w:sz="0" w:space="0" w:color="auto"/>
        <w:bottom w:val="none" w:sz="0" w:space="0" w:color="auto"/>
        <w:right w:val="none" w:sz="0" w:space="0" w:color="auto"/>
      </w:divBdr>
    </w:div>
    <w:div w:id="1925141153">
      <w:bodyDiv w:val="1"/>
      <w:marLeft w:val="0"/>
      <w:marRight w:val="0"/>
      <w:marTop w:val="0"/>
      <w:marBottom w:val="0"/>
      <w:divBdr>
        <w:top w:val="none" w:sz="0" w:space="0" w:color="auto"/>
        <w:left w:val="none" w:sz="0" w:space="0" w:color="auto"/>
        <w:bottom w:val="none" w:sz="0" w:space="0" w:color="auto"/>
        <w:right w:val="none" w:sz="0" w:space="0" w:color="auto"/>
      </w:divBdr>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2178">
      <w:bodyDiv w:val="1"/>
      <w:marLeft w:val="0"/>
      <w:marRight w:val="0"/>
      <w:marTop w:val="0"/>
      <w:marBottom w:val="0"/>
      <w:divBdr>
        <w:top w:val="none" w:sz="0" w:space="0" w:color="auto"/>
        <w:left w:val="none" w:sz="0" w:space="0" w:color="auto"/>
        <w:bottom w:val="none" w:sz="0" w:space="0" w:color="auto"/>
        <w:right w:val="none" w:sz="0" w:space="0" w:color="auto"/>
      </w:divBdr>
      <w:divsChild>
        <w:div w:id="1070734351">
          <w:marLeft w:val="0"/>
          <w:marRight w:val="0"/>
          <w:marTop w:val="0"/>
          <w:marBottom w:val="0"/>
          <w:divBdr>
            <w:top w:val="none" w:sz="0" w:space="0" w:color="auto"/>
            <w:left w:val="none" w:sz="0" w:space="0" w:color="auto"/>
            <w:bottom w:val="none" w:sz="0" w:space="0" w:color="auto"/>
            <w:right w:val="none" w:sz="0" w:space="0" w:color="auto"/>
          </w:divBdr>
          <w:divsChild>
            <w:div w:id="1268004402">
              <w:marLeft w:val="0"/>
              <w:marRight w:val="0"/>
              <w:marTop w:val="0"/>
              <w:marBottom w:val="0"/>
              <w:divBdr>
                <w:top w:val="none" w:sz="0" w:space="0" w:color="auto"/>
                <w:left w:val="none" w:sz="0" w:space="0" w:color="auto"/>
                <w:bottom w:val="none" w:sz="0" w:space="0" w:color="auto"/>
                <w:right w:val="none" w:sz="0" w:space="0" w:color="auto"/>
              </w:divBdr>
              <w:divsChild>
                <w:div w:id="1141071433">
                  <w:marLeft w:val="0"/>
                  <w:marRight w:val="0"/>
                  <w:marTop w:val="0"/>
                  <w:marBottom w:val="0"/>
                  <w:divBdr>
                    <w:top w:val="none" w:sz="0" w:space="0" w:color="auto"/>
                    <w:left w:val="none" w:sz="0" w:space="0" w:color="auto"/>
                    <w:bottom w:val="none" w:sz="0" w:space="0" w:color="auto"/>
                    <w:right w:val="none" w:sz="0" w:space="0" w:color="auto"/>
                  </w:divBdr>
                  <w:divsChild>
                    <w:div w:id="27462355">
                      <w:marLeft w:val="0"/>
                      <w:marRight w:val="0"/>
                      <w:marTop w:val="0"/>
                      <w:marBottom w:val="0"/>
                      <w:divBdr>
                        <w:top w:val="none" w:sz="0" w:space="0" w:color="auto"/>
                        <w:left w:val="none" w:sz="0" w:space="0" w:color="auto"/>
                        <w:bottom w:val="none" w:sz="0" w:space="0" w:color="auto"/>
                        <w:right w:val="none" w:sz="0" w:space="0" w:color="auto"/>
                      </w:divBdr>
                      <w:divsChild>
                        <w:div w:id="384065970">
                          <w:marLeft w:val="0"/>
                          <w:marRight w:val="0"/>
                          <w:marTop w:val="0"/>
                          <w:marBottom w:val="0"/>
                          <w:divBdr>
                            <w:top w:val="none" w:sz="0" w:space="0" w:color="auto"/>
                            <w:left w:val="none" w:sz="0" w:space="0" w:color="auto"/>
                            <w:bottom w:val="none" w:sz="0" w:space="0" w:color="auto"/>
                            <w:right w:val="none" w:sz="0" w:space="0" w:color="auto"/>
                          </w:divBdr>
                          <w:divsChild>
                            <w:div w:id="1467888417">
                              <w:marLeft w:val="0"/>
                              <w:marRight w:val="0"/>
                              <w:marTop w:val="0"/>
                              <w:marBottom w:val="0"/>
                              <w:divBdr>
                                <w:top w:val="none" w:sz="0" w:space="0" w:color="auto"/>
                                <w:left w:val="none" w:sz="0" w:space="0" w:color="auto"/>
                                <w:bottom w:val="none" w:sz="0" w:space="0" w:color="auto"/>
                                <w:right w:val="none" w:sz="0" w:space="0" w:color="auto"/>
                              </w:divBdr>
                              <w:divsChild>
                                <w:div w:id="1517185817">
                                  <w:marLeft w:val="0"/>
                                  <w:marRight w:val="0"/>
                                  <w:marTop w:val="0"/>
                                  <w:marBottom w:val="0"/>
                                  <w:divBdr>
                                    <w:top w:val="none" w:sz="0" w:space="0" w:color="auto"/>
                                    <w:left w:val="none" w:sz="0" w:space="0" w:color="auto"/>
                                    <w:bottom w:val="none" w:sz="0" w:space="0" w:color="auto"/>
                                    <w:right w:val="none" w:sz="0" w:space="0" w:color="auto"/>
                                  </w:divBdr>
                                  <w:divsChild>
                                    <w:div w:id="1788114704">
                                      <w:marLeft w:val="0"/>
                                      <w:marRight w:val="0"/>
                                      <w:marTop w:val="0"/>
                                      <w:marBottom w:val="0"/>
                                      <w:divBdr>
                                        <w:top w:val="none" w:sz="0" w:space="0" w:color="auto"/>
                                        <w:left w:val="none" w:sz="0" w:space="0" w:color="auto"/>
                                        <w:bottom w:val="none" w:sz="0" w:space="0" w:color="auto"/>
                                        <w:right w:val="none" w:sz="0" w:space="0" w:color="auto"/>
                                      </w:divBdr>
                                      <w:divsChild>
                                        <w:div w:id="1419212267">
                                          <w:marLeft w:val="0"/>
                                          <w:marRight w:val="0"/>
                                          <w:marTop w:val="0"/>
                                          <w:marBottom w:val="0"/>
                                          <w:divBdr>
                                            <w:top w:val="none" w:sz="0" w:space="0" w:color="auto"/>
                                            <w:left w:val="none" w:sz="0" w:space="0" w:color="auto"/>
                                            <w:bottom w:val="none" w:sz="0" w:space="0" w:color="auto"/>
                                            <w:right w:val="none" w:sz="0" w:space="0" w:color="auto"/>
                                          </w:divBdr>
                                          <w:divsChild>
                                            <w:div w:id="187105539">
                                              <w:marLeft w:val="0"/>
                                              <w:marRight w:val="0"/>
                                              <w:marTop w:val="0"/>
                                              <w:marBottom w:val="0"/>
                                              <w:divBdr>
                                                <w:top w:val="none" w:sz="0" w:space="0" w:color="auto"/>
                                                <w:left w:val="none" w:sz="0" w:space="0" w:color="auto"/>
                                                <w:bottom w:val="none" w:sz="0" w:space="0" w:color="auto"/>
                                                <w:right w:val="none" w:sz="0" w:space="0" w:color="auto"/>
                                              </w:divBdr>
                                              <w:divsChild>
                                                <w:div w:id="772169885">
                                                  <w:marLeft w:val="0"/>
                                                  <w:marRight w:val="0"/>
                                                  <w:marTop w:val="0"/>
                                                  <w:marBottom w:val="0"/>
                                                  <w:divBdr>
                                                    <w:top w:val="none" w:sz="0" w:space="0" w:color="auto"/>
                                                    <w:left w:val="none" w:sz="0" w:space="0" w:color="auto"/>
                                                    <w:bottom w:val="none" w:sz="0" w:space="0" w:color="auto"/>
                                                    <w:right w:val="none" w:sz="0" w:space="0" w:color="auto"/>
                                                  </w:divBdr>
                                                  <w:divsChild>
                                                    <w:div w:id="2044205095">
                                                      <w:marLeft w:val="0"/>
                                                      <w:marRight w:val="0"/>
                                                      <w:marTop w:val="0"/>
                                                      <w:marBottom w:val="0"/>
                                                      <w:divBdr>
                                                        <w:top w:val="none" w:sz="0" w:space="0" w:color="auto"/>
                                                        <w:left w:val="none" w:sz="0" w:space="0" w:color="auto"/>
                                                        <w:bottom w:val="none" w:sz="0" w:space="0" w:color="auto"/>
                                                        <w:right w:val="none" w:sz="0" w:space="0" w:color="auto"/>
                                                      </w:divBdr>
                                                      <w:divsChild>
                                                        <w:div w:id="861475287">
                                                          <w:marLeft w:val="0"/>
                                                          <w:marRight w:val="0"/>
                                                          <w:marTop w:val="0"/>
                                                          <w:marBottom w:val="0"/>
                                                          <w:divBdr>
                                                            <w:top w:val="none" w:sz="0" w:space="0" w:color="auto"/>
                                                            <w:left w:val="none" w:sz="0" w:space="0" w:color="auto"/>
                                                            <w:bottom w:val="none" w:sz="0" w:space="0" w:color="auto"/>
                                                            <w:right w:val="none" w:sz="0" w:space="0" w:color="auto"/>
                                                          </w:divBdr>
                                                          <w:divsChild>
                                                            <w:div w:id="1585069395">
                                                              <w:marLeft w:val="0"/>
                                                              <w:marRight w:val="0"/>
                                                              <w:marTop w:val="0"/>
                                                              <w:marBottom w:val="0"/>
                                                              <w:divBdr>
                                                                <w:top w:val="none" w:sz="0" w:space="0" w:color="auto"/>
                                                                <w:left w:val="none" w:sz="0" w:space="0" w:color="auto"/>
                                                                <w:bottom w:val="none" w:sz="0" w:space="0" w:color="auto"/>
                                                                <w:right w:val="none" w:sz="0" w:space="0" w:color="auto"/>
                                                              </w:divBdr>
                                                              <w:divsChild>
                                                                <w:div w:id="8625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24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https://www.youtube.com/watch?v=kHnen2nSmDY" TargetMode="External"/><Relationship Id="rId3" Type="http://schemas.openxmlformats.org/officeDocument/2006/relationships/customXml" Target="../customXml/item3.xml"/><Relationship Id="rId21" Type="http://schemas.openxmlformats.org/officeDocument/2006/relationships/oleObject" Target="embeddings/Microsoft_Visio_2003-2010_Drawing.vsd"/><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hyperlink" Target="https://www.amazon.com/Silica-Aerogel-Frozen-Lightest-Hydrophobic/dp/B01CTB0EMG/ref=sr_1_5?hvadid=241653098351&amp;hvdev=c&amp;hvlocphy=9019472&amp;hvnetw=g&amp;hvpos=1t1&amp;hvqmt=e&amp;hvrand=14782617511283791923&amp;hvtargid=kwd-335117708&amp;keywords=aerogel&amp;qid=1551122718&amp;s=gateway&amp;sr=8-5&amp;tag=googhydr-2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emf"/><Relationship Id="rId29" Type="http://schemas.openxmlformats.org/officeDocument/2006/relationships/hyperlink" Target="http://geobeck.tripod.com/frontier/aerogel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mazon.com/Aerogel-Silica-Block/dp/B07MZWNVJ1/ref=pd_sbs_236_4/131-1620446-2649407?_encoding=UTF8&amp;pd_rd_i=B07MZWNVJ1&amp;pd_rd_r=1c4610f5-3933-11e9-a6da-b10d566fa8f2&amp;pd_rd_w=Qpq6K&amp;pd_rd_wg=ZvOMP&amp;pf_rd_p=588939de-d3f8-42f1-a3d8-d556eae5797d&amp;pf_rd_r=927H63G5B9YGFZ36ENQB&amp;psc=1&amp;refRID=927H63G5B9YGFZ36ENQB"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oleObject" Target="embeddings/Microsoft_Visio_2003-2010_Drawing1.vsd"/><Relationship Id="rId28" Type="http://schemas.openxmlformats.org/officeDocument/2006/relationships/hyperlink" Target="https://www.youtube.com/watch?v=ZsOsWqtrh5M" TargetMode="Externa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hyperlink" Target="http://stardust.jpl.nasa.gov/photo/aerogel.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7.emf"/><Relationship Id="rId27" Type="http://schemas.openxmlformats.org/officeDocument/2006/relationships/hyperlink" Target="https://www.youtube.com/watch?v=5sw1tNeJ0Rw" TargetMode="External"/><Relationship Id="rId30" Type="http://schemas.openxmlformats.org/officeDocument/2006/relationships/hyperlink" Target="http://www.wou.edu/las/physci/ch350/Projects_2006/DeForrest/Aerogel%20Project/Uses-Current%20and%20Future.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SARHDQF24KZP-291081219-170</_dlc_DocId>
    <_dlc_DocIdUrl xmlns="b92ca6bb-2566-4a78-aff9-d2aca1a4e44d">
      <Url>https://nanolink.sharepoint.com/sites/media/_layouts/15/DocIdRedir.aspx?ID=SARHDQF24KZP-291081219-170</Url>
      <Description>SARHDQF24KZP-291081219-170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C1156-3591-4CB1-834B-81309D3E5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93D43-C21B-4302-A928-8CC5E84E17C7}">
  <ds:schemaRefs>
    <ds:schemaRef ds:uri="http://schemas.microsoft.com/sharepoint/events"/>
  </ds:schemaRefs>
</ds:datastoreItem>
</file>

<file path=customXml/itemProps3.xml><?xml version="1.0" encoding="utf-8"?>
<ds:datastoreItem xmlns:ds="http://schemas.openxmlformats.org/officeDocument/2006/customXml" ds:itemID="{F414A702-08A3-47FF-AAF9-B593A5C1D786}">
  <ds:schemaRefs>
    <ds:schemaRef ds:uri="http://schemas.microsoft.com/sharepoint/v3/contenttype/forms"/>
  </ds:schemaRefs>
</ds:datastoreItem>
</file>

<file path=customXml/itemProps4.xml><?xml version="1.0" encoding="utf-8"?>
<ds:datastoreItem xmlns:ds="http://schemas.openxmlformats.org/officeDocument/2006/customXml" ds:itemID="{127CA68B-0387-4444-9910-A1382A5E0A51}">
  <ds:schemaRefs>
    <ds:schemaRef ds:uri="http://schemas.microsoft.com/office/2006/metadata/properties"/>
    <ds:schemaRef ds:uri="http://schemas.microsoft.com/office/infopath/2007/PartnerControls"/>
    <ds:schemaRef ds:uri="b92ca6bb-2566-4a78-aff9-d2aca1a4e44d"/>
  </ds:schemaRefs>
</ds:datastoreItem>
</file>

<file path=customXml/itemProps5.xml><?xml version="1.0" encoding="utf-8"?>
<ds:datastoreItem xmlns:ds="http://schemas.openxmlformats.org/officeDocument/2006/customXml" ds:itemID="{40D6489E-626F-4BB1-B0B2-96702F412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5</TotalTime>
  <Pages>10</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 Copley</cp:lastModifiedBy>
  <cp:revision>3</cp:revision>
  <cp:lastPrinted>2014-06-09T16:13:00Z</cp:lastPrinted>
  <dcterms:created xsi:type="dcterms:W3CDTF">2020-03-30T13:44:00Z</dcterms:created>
  <dcterms:modified xsi:type="dcterms:W3CDTF">2020-03-30T13:48:00Z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df4974cb-58f4-481b-9d31-d8d97260e358</vt:lpwstr>
  </property>
  <property fmtid="{D5CDD505-2E9C-101B-9397-08002B2CF9AE}" pid="4" name="AuthorIds_UIVersion_1024">
    <vt:lpwstr>18</vt:lpwstr>
  </property>
  <property fmtid="{D5CDD505-2E9C-101B-9397-08002B2CF9AE}" pid="5" name="AuthorIds_UIVersion_2048">
    <vt:lpwstr>18</vt:lpwstr>
  </property>
</Properties>
</file>